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0C0EF0" w14:textId="77777777" w:rsidR="00F2322D" w:rsidRDefault="00F2322D"/>
    <w:p w14:paraId="7CA5CD2C" w14:textId="77777777" w:rsidR="00F2322D" w:rsidRDefault="0074630F">
      <w:pPr>
        <w:pStyle w:val="TOC1"/>
        <w:tabs>
          <w:tab w:val="right" w:leader="dot" w:pos="9350"/>
        </w:tabs>
      </w:pPr>
      <w:r>
        <w:fldChar w:fldCharType="begin"/>
      </w:r>
      <w:r>
        <w:instrText>TOC \z \o "1-3" \t "HeadA,1,HeadB,2,HeadC,3" \h</w:instrText>
      </w:r>
      <w:r>
        <w:fldChar w:fldCharType="separate"/>
      </w:r>
      <w:hyperlink w:anchor="_Toc485369469">
        <w:r>
          <w:rPr>
            <w:rStyle w:val="IndexLink"/>
            <w:rFonts w:eastAsia="Microsoft YaHei"/>
            <w:webHidden/>
          </w:rPr>
          <w:t>How to Write Tests</w:t>
        </w:r>
        <w:r>
          <w:rPr>
            <w:webHidden/>
          </w:rPr>
          <w:fldChar w:fldCharType="begin"/>
        </w:r>
        <w:r>
          <w:rPr>
            <w:webHidden/>
          </w:rPr>
          <w:instrText>PAGEREF _Toc485369469 \h</w:instrText>
        </w:r>
        <w:r>
          <w:rPr>
            <w:webHidden/>
          </w:rPr>
        </w:r>
        <w:r>
          <w:rPr>
            <w:webHidden/>
          </w:rPr>
          <w:fldChar w:fldCharType="separate"/>
        </w:r>
        <w:r>
          <w:rPr>
            <w:rStyle w:val="IndexLink"/>
          </w:rPr>
          <w:tab/>
          <w:t>2</w:t>
        </w:r>
        <w:r>
          <w:rPr>
            <w:webHidden/>
          </w:rPr>
          <w:fldChar w:fldCharType="end"/>
        </w:r>
      </w:hyperlink>
    </w:p>
    <w:p w14:paraId="7FBD15D4" w14:textId="77777777" w:rsidR="00F2322D" w:rsidRDefault="00F3484C">
      <w:pPr>
        <w:pStyle w:val="TOC2"/>
        <w:tabs>
          <w:tab w:val="right" w:leader="dot" w:pos="9350"/>
        </w:tabs>
      </w:pPr>
      <w:hyperlink w:anchor="_Toc485369470">
        <w:r w:rsidR="0074630F">
          <w:rPr>
            <w:rStyle w:val="IndexLink"/>
            <w:rFonts w:eastAsia="Microsoft YaHei"/>
            <w:webHidden/>
          </w:rPr>
          <w:t>The Anatomy of a Test Function</w:t>
        </w:r>
        <w:r w:rsidR="0074630F">
          <w:rPr>
            <w:webHidden/>
          </w:rPr>
          <w:fldChar w:fldCharType="begin"/>
        </w:r>
        <w:r w:rsidR="0074630F">
          <w:rPr>
            <w:webHidden/>
          </w:rPr>
          <w:instrText>PAGEREF _Toc485369470 \h</w:instrText>
        </w:r>
        <w:r w:rsidR="0074630F">
          <w:rPr>
            <w:webHidden/>
          </w:rPr>
        </w:r>
        <w:r w:rsidR="0074630F">
          <w:rPr>
            <w:webHidden/>
          </w:rPr>
          <w:fldChar w:fldCharType="separate"/>
        </w:r>
        <w:r w:rsidR="0074630F">
          <w:rPr>
            <w:rStyle w:val="IndexLink"/>
          </w:rPr>
          <w:tab/>
          <w:t>2</w:t>
        </w:r>
        <w:r w:rsidR="0074630F">
          <w:rPr>
            <w:webHidden/>
          </w:rPr>
          <w:fldChar w:fldCharType="end"/>
        </w:r>
      </w:hyperlink>
    </w:p>
    <w:p w14:paraId="13FB682B" w14:textId="77777777" w:rsidR="00F2322D" w:rsidRDefault="00F3484C">
      <w:pPr>
        <w:pStyle w:val="TOC2"/>
        <w:tabs>
          <w:tab w:val="right" w:leader="dot" w:pos="9350"/>
        </w:tabs>
      </w:pPr>
      <w:hyperlink w:anchor="_Toc485369471">
        <w:r w:rsidR="0074630F">
          <w:rPr>
            <w:rStyle w:val="IndexLink"/>
            <w:rFonts w:eastAsia="Microsoft YaHei"/>
            <w:webHidden/>
          </w:rPr>
          <w:t xml:space="preserve">Checking Results with the </w:t>
        </w:r>
        <w:r w:rsidR="0074630F">
          <w:rPr>
            <w:rStyle w:val="IndexLink"/>
            <w:rFonts w:ascii="Courier" w:hAnsi="Courier"/>
          </w:rPr>
          <w:t>assert!</w:t>
        </w:r>
        <w:r w:rsidR="0074630F">
          <w:rPr>
            <w:rStyle w:val="IndexLink"/>
            <w:rFonts w:eastAsia="Microsoft YaHei"/>
          </w:rPr>
          <w:t xml:space="preserve"> Macro</w:t>
        </w:r>
        <w:r w:rsidR="0074630F">
          <w:rPr>
            <w:webHidden/>
          </w:rPr>
          <w:fldChar w:fldCharType="begin"/>
        </w:r>
        <w:r w:rsidR="0074630F">
          <w:rPr>
            <w:webHidden/>
          </w:rPr>
          <w:instrText>PAGEREF _Toc485369471 \h</w:instrText>
        </w:r>
        <w:r w:rsidR="0074630F">
          <w:rPr>
            <w:webHidden/>
          </w:rPr>
        </w:r>
        <w:r w:rsidR="0074630F">
          <w:rPr>
            <w:webHidden/>
          </w:rPr>
          <w:fldChar w:fldCharType="separate"/>
        </w:r>
        <w:r w:rsidR="0074630F">
          <w:rPr>
            <w:rStyle w:val="IndexLink"/>
          </w:rPr>
          <w:tab/>
          <w:t>6</w:t>
        </w:r>
        <w:r w:rsidR="0074630F">
          <w:rPr>
            <w:webHidden/>
          </w:rPr>
          <w:fldChar w:fldCharType="end"/>
        </w:r>
      </w:hyperlink>
    </w:p>
    <w:p w14:paraId="2ED800BB" w14:textId="77777777" w:rsidR="00F2322D" w:rsidRDefault="00F3484C">
      <w:pPr>
        <w:pStyle w:val="TOC2"/>
        <w:tabs>
          <w:tab w:val="right" w:leader="dot" w:pos="9350"/>
        </w:tabs>
      </w:pPr>
      <w:hyperlink w:anchor="_Toc485369472">
        <w:r w:rsidR="0074630F">
          <w:rPr>
            <w:rStyle w:val="IndexLink"/>
            <w:rFonts w:eastAsia="Microsoft YaHei"/>
            <w:webHidden/>
          </w:rPr>
          <w:t xml:space="preserve">Testing Equality with the </w:t>
        </w:r>
        <w:r w:rsidR="0074630F">
          <w:rPr>
            <w:rStyle w:val="IndexLink"/>
            <w:rFonts w:ascii="Courier" w:hAnsi="Courier"/>
          </w:rPr>
          <w:t>assert_eq!</w:t>
        </w:r>
        <w:r w:rsidR="0074630F">
          <w:rPr>
            <w:rStyle w:val="IndexLink"/>
            <w:rFonts w:eastAsia="Microsoft YaHei"/>
          </w:rPr>
          <w:t xml:space="preserve"> and </w:t>
        </w:r>
        <w:r w:rsidR="0074630F">
          <w:rPr>
            <w:rStyle w:val="IndexLink"/>
            <w:rFonts w:ascii="Courier" w:hAnsi="Courier"/>
          </w:rPr>
          <w:t>assert_ne!</w:t>
        </w:r>
        <w:r w:rsidR="0074630F">
          <w:rPr>
            <w:rStyle w:val="IndexLink"/>
            <w:rFonts w:eastAsia="Microsoft YaHei"/>
          </w:rPr>
          <w:t xml:space="preserve"> Macros</w:t>
        </w:r>
        <w:r w:rsidR="0074630F">
          <w:rPr>
            <w:webHidden/>
          </w:rPr>
          <w:fldChar w:fldCharType="begin"/>
        </w:r>
        <w:r w:rsidR="0074630F">
          <w:rPr>
            <w:webHidden/>
          </w:rPr>
          <w:instrText>PAGEREF _Toc485369472 \h</w:instrText>
        </w:r>
        <w:r w:rsidR="0074630F">
          <w:rPr>
            <w:webHidden/>
          </w:rPr>
        </w:r>
        <w:r w:rsidR="0074630F">
          <w:rPr>
            <w:webHidden/>
          </w:rPr>
          <w:fldChar w:fldCharType="separate"/>
        </w:r>
        <w:r w:rsidR="0074630F">
          <w:rPr>
            <w:rStyle w:val="IndexLink"/>
          </w:rPr>
          <w:tab/>
          <w:t>9</w:t>
        </w:r>
        <w:r w:rsidR="0074630F">
          <w:rPr>
            <w:webHidden/>
          </w:rPr>
          <w:fldChar w:fldCharType="end"/>
        </w:r>
      </w:hyperlink>
    </w:p>
    <w:p w14:paraId="2FA0C7DF" w14:textId="77777777" w:rsidR="00F2322D" w:rsidRDefault="00F3484C">
      <w:pPr>
        <w:pStyle w:val="TOC2"/>
        <w:tabs>
          <w:tab w:val="right" w:leader="dot" w:pos="9350"/>
        </w:tabs>
      </w:pPr>
      <w:hyperlink w:anchor="_Toc485369473">
        <w:r w:rsidR="0074630F">
          <w:rPr>
            <w:rStyle w:val="IndexLink"/>
            <w:rFonts w:eastAsia="Microsoft YaHei"/>
            <w:webHidden/>
          </w:rPr>
          <w:t>Custom Failure Messages</w:t>
        </w:r>
        <w:r w:rsidR="0074630F">
          <w:rPr>
            <w:webHidden/>
          </w:rPr>
          <w:fldChar w:fldCharType="begin"/>
        </w:r>
        <w:r w:rsidR="0074630F">
          <w:rPr>
            <w:webHidden/>
          </w:rPr>
          <w:instrText>PAGEREF _Toc485369473 \h</w:instrText>
        </w:r>
        <w:r w:rsidR="0074630F">
          <w:rPr>
            <w:webHidden/>
          </w:rPr>
        </w:r>
        <w:r w:rsidR="0074630F">
          <w:rPr>
            <w:webHidden/>
          </w:rPr>
          <w:fldChar w:fldCharType="separate"/>
        </w:r>
        <w:r w:rsidR="0074630F">
          <w:rPr>
            <w:rStyle w:val="IndexLink"/>
          </w:rPr>
          <w:tab/>
          <w:t>12</w:t>
        </w:r>
        <w:r w:rsidR="0074630F">
          <w:rPr>
            <w:webHidden/>
          </w:rPr>
          <w:fldChar w:fldCharType="end"/>
        </w:r>
      </w:hyperlink>
    </w:p>
    <w:p w14:paraId="462089DB" w14:textId="77777777" w:rsidR="00F2322D" w:rsidRDefault="00F3484C">
      <w:pPr>
        <w:pStyle w:val="TOC2"/>
        <w:tabs>
          <w:tab w:val="right" w:leader="dot" w:pos="9350"/>
        </w:tabs>
      </w:pPr>
      <w:hyperlink w:anchor="_Toc485369474">
        <w:r w:rsidR="0074630F">
          <w:rPr>
            <w:rStyle w:val="IndexLink"/>
            <w:rFonts w:eastAsia="Microsoft YaHei"/>
            <w:webHidden/>
          </w:rPr>
          <w:t xml:space="preserve">Checking for Panics with </w:t>
        </w:r>
        <w:r w:rsidR="0074630F">
          <w:rPr>
            <w:rStyle w:val="IndexLink"/>
            <w:rFonts w:ascii="Courier" w:hAnsi="Courier"/>
          </w:rPr>
          <w:t>should_panic</w:t>
        </w:r>
        <w:r w:rsidR="0074630F">
          <w:rPr>
            <w:webHidden/>
          </w:rPr>
          <w:fldChar w:fldCharType="begin"/>
        </w:r>
        <w:r w:rsidR="0074630F">
          <w:rPr>
            <w:webHidden/>
          </w:rPr>
          <w:instrText>PAGEREF _Toc485369474 \h</w:instrText>
        </w:r>
        <w:r w:rsidR="0074630F">
          <w:rPr>
            <w:webHidden/>
          </w:rPr>
        </w:r>
        <w:r w:rsidR="0074630F">
          <w:rPr>
            <w:webHidden/>
          </w:rPr>
          <w:fldChar w:fldCharType="separate"/>
        </w:r>
        <w:r w:rsidR="0074630F">
          <w:rPr>
            <w:rStyle w:val="IndexLink"/>
          </w:rPr>
          <w:tab/>
          <w:t>14</w:t>
        </w:r>
        <w:r w:rsidR="0074630F">
          <w:rPr>
            <w:webHidden/>
          </w:rPr>
          <w:fldChar w:fldCharType="end"/>
        </w:r>
      </w:hyperlink>
    </w:p>
    <w:p w14:paraId="69557A36" w14:textId="77777777" w:rsidR="00F2322D" w:rsidRDefault="00F3484C">
      <w:pPr>
        <w:pStyle w:val="TOC1"/>
        <w:tabs>
          <w:tab w:val="right" w:leader="dot" w:pos="9350"/>
        </w:tabs>
      </w:pPr>
      <w:hyperlink w:anchor="_Toc485369475">
        <w:r w:rsidR="0074630F">
          <w:rPr>
            <w:rStyle w:val="IndexLink"/>
            <w:rFonts w:eastAsia="Microsoft YaHei"/>
            <w:webHidden/>
          </w:rPr>
          <w:t>Controlling How Tests are Run</w:t>
        </w:r>
        <w:r w:rsidR="0074630F">
          <w:rPr>
            <w:webHidden/>
          </w:rPr>
          <w:fldChar w:fldCharType="begin"/>
        </w:r>
        <w:r w:rsidR="0074630F">
          <w:rPr>
            <w:webHidden/>
          </w:rPr>
          <w:instrText>PAGEREF _Toc485369475 \h</w:instrText>
        </w:r>
        <w:r w:rsidR="0074630F">
          <w:rPr>
            <w:webHidden/>
          </w:rPr>
        </w:r>
        <w:r w:rsidR="0074630F">
          <w:rPr>
            <w:webHidden/>
          </w:rPr>
          <w:fldChar w:fldCharType="separate"/>
        </w:r>
        <w:r w:rsidR="0074630F">
          <w:rPr>
            <w:rStyle w:val="IndexLink"/>
          </w:rPr>
          <w:tab/>
          <w:t>18</w:t>
        </w:r>
        <w:r w:rsidR="0074630F">
          <w:rPr>
            <w:webHidden/>
          </w:rPr>
          <w:fldChar w:fldCharType="end"/>
        </w:r>
      </w:hyperlink>
    </w:p>
    <w:p w14:paraId="0F3E59CA" w14:textId="77777777" w:rsidR="00F2322D" w:rsidRDefault="00F3484C">
      <w:pPr>
        <w:pStyle w:val="TOC2"/>
        <w:tabs>
          <w:tab w:val="right" w:leader="dot" w:pos="9350"/>
        </w:tabs>
      </w:pPr>
      <w:hyperlink w:anchor="_Toc485369476">
        <w:r w:rsidR="0074630F">
          <w:rPr>
            <w:rStyle w:val="IndexLink"/>
            <w:rFonts w:eastAsia="Microsoft YaHei"/>
            <w:webHidden/>
          </w:rPr>
          <w:t>Running Tests in Parallel or Consecutively</w:t>
        </w:r>
        <w:r w:rsidR="0074630F">
          <w:rPr>
            <w:webHidden/>
          </w:rPr>
          <w:fldChar w:fldCharType="begin"/>
        </w:r>
        <w:r w:rsidR="0074630F">
          <w:rPr>
            <w:webHidden/>
          </w:rPr>
          <w:instrText>PAGEREF _Toc485369476 \h</w:instrText>
        </w:r>
        <w:r w:rsidR="0074630F">
          <w:rPr>
            <w:webHidden/>
          </w:rPr>
        </w:r>
        <w:r w:rsidR="0074630F">
          <w:rPr>
            <w:webHidden/>
          </w:rPr>
          <w:fldChar w:fldCharType="separate"/>
        </w:r>
        <w:r w:rsidR="0074630F">
          <w:rPr>
            <w:rStyle w:val="IndexLink"/>
          </w:rPr>
          <w:tab/>
          <w:t>18</w:t>
        </w:r>
        <w:r w:rsidR="0074630F">
          <w:rPr>
            <w:webHidden/>
          </w:rPr>
          <w:fldChar w:fldCharType="end"/>
        </w:r>
      </w:hyperlink>
    </w:p>
    <w:p w14:paraId="66074AA2" w14:textId="77777777" w:rsidR="00F2322D" w:rsidRDefault="00F3484C">
      <w:pPr>
        <w:pStyle w:val="TOC2"/>
        <w:tabs>
          <w:tab w:val="right" w:leader="dot" w:pos="9350"/>
        </w:tabs>
      </w:pPr>
      <w:hyperlink w:anchor="_Toc485369477">
        <w:r w:rsidR="0074630F">
          <w:rPr>
            <w:rStyle w:val="IndexLink"/>
            <w:rFonts w:eastAsia="Microsoft YaHei"/>
            <w:webHidden/>
          </w:rPr>
          <w:t>Showing Function Output</w:t>
        </w:r>
        <w:r w:rsidR="0074630F">
          <w:rPr>
            <w:webHidden/>
          </w:rPr>
          <w:fldChar w:fldCharType="begin"/>
        </w:r>
        <w:r w:rsidR="0074630F">
          <w:rPr>
            <w:webHidden/>
          </w:rPr>
          <w:instrText>PAGEREF _Toc485369477 \h</w:instrText>
        </w:r>
        <w:r w:rsidR="0074630F">
          <w:rPr>
            <w:webHidden/>
          </w:rPr>
        </w:r>
        <w:r w:rsidR="0074630F">
          <w:rPr>
            <w:webHidden/>
          </w:rPr>
          <w:fldChar w:fldCharType="separate"/>
        </w:r>
        <w:r w:rsidR="0074630F">
          <w:rPr>
            <w:rStyle w:val="IndexLink"/>
          </w:rPr>
          <w:tab/>
          <w:t>19</w:t>
        </w:r>
        <w:r w:rsidR="0074630F">
          <w:rPr>
            <w:webHidden/>
          </w:rPr>
          <w:fldChar w:fldCharType="end"/>
        </w:r>
      </w:hyperlink>
    </w:p>
    <w:p w14:paraId="40C72828" w14:textId="77777777" w:rsidR="00F2322D" w:rsidRDefault="00F3484C">
      <w:pPr>
        <w:pStyle w:val="TOC2"/>
        <w:tabs>
          <w:tab w:val="right" w:leader="dot" w:pos="9350"/>
        </w:tabs>
      </w:pPr>
      <w:hyperlink w:anchor="_Toc485369478">
        <w:r w:rsidR="0074630F">
          <w:rPr>
            <w:rStyle w:val="IndexLink"/>
            <w:rFonts w:eastAsia="Microsoft YaHei"/>
            <w:webHidden/>
          </w:rPr>
          <w:t>Running a Subset of Tests by Name</w:t>
        </w:r>
        <w:r w:rsidR="0074630F">
          <w:rPr>
            <w:webHidden/>
          </w:rPr>
          <w:fldChar w:fldCharType="begin"/>
        </w:r>
        <w:r w:rsidR="0074630F">
          <w:rPr>
            <w:webHidden/>
          </w:rPr>
          <w:instrText>PAGEREF _Toc485369478 \h</w:instrText>
        </w:r>
        <w:r w:rsidR="0074630F">
          <w:rPr>
            <w:webHidden/>
          </w:rPr>
        </w:r>
        <w:r w:rsidR="0074630F">
          <w:rPr>
            <w:webHidden/>
          </w:rPr>
          <w:fldChar w:fldCharType="separate"/>
        </w:r>
        <w:r w:rsidR="0074630F">
          <w:rPr>
            <w:rStyle w:val="IndexLink"/>
          </w:rPr>
          <w:tab/>
          <w:t>21</w:t>
        </w:r>
        <w:r w:rsidR="0074630F">
          <w:rPr>
            <w:webHidden/>
          </w:rPr>
          <w:fldChar w:fldCharType="end"/>
        </w:r>
      </w:hyperlink>
    </w:p>
    <w:p w14:paraId="335C5150" w14:textId="77777777" w:rsidR="00F2322D" w:rsidRDefault="00F3484C">
      <w:pPr>
        <w:pStyle w:val="TOC3"/>
        <w:tabs>
          <w:tab w:val="right" w:leader="dot" w:pos="9350"/>
        </w:tabs>
      </w:pPr>
      <w:hyperlink w:anchor="_Toc485369479">
        <w:r w:rsidR="0074630F">
          <w:rPr>
            <w:rStyle w:val="IndexLink"/>
            <w:rFonts w:eastAsia="Microsoft YaHei"/>
            <w:webHidden/>
          </w:rPr>
          <w:t>Running Single Tests</w:t>
        </w:r>
        <w:r w:rsidR="0074630F">
          <w:rPr>
            <w:webHidden/>
          </w:rPr>
          <w:fldChar w:fldCharType="begin"/>
        </w:r>
        <w:r w:rsidR="0074630F">
          <w:rPr>
            <w:webHidden/>
          </w:rPr>
          <w:instrText>PAGEREF _Toc485369479 \h</w:instrText>
        </w:r>
        <w:r w:rsidR="0074630F">
          <w:rPr>
            <w:webHidden/>
          </w:rPr>
        </w:r>
        <w:r w:rsidR="0074630F">
          <w:rPr>
            <w:webHidden/>
          </w:rPr>
          <w:fldChar w:fldCharType="separate"/>
        </w:r>
        <w:r w:rsidR="0074630F">
          <w:rPr>
            <w:rStyle w:val="IndexLink"/>
          </w:rPr>
          <w:tab/>
          <w:t>22</w:t>
        </w:r>
        <w:r w:rsidR="0074630F">
          <w:rPr>
            <w:webHidden/>
          </w:rPr>
          <w:fldChar w:fldCharType="end"/>
        </w:r>
      </w:hyperlink>
    </w:p>
    <w:p w14:paraId="77A8282D" w14:textId="77777777" w:rsidR="00F2322D" w:rsidRDefault="00F3484C">
      <w:pPr>
        <w:pStyle w:val="TOC3"/>
        <w:tabs>
          <w:tab w:val="right" w:leader="dot" w:pos="9350"/>
        </w:tabs>
      </w:pPr>
      <w:hyperlink w:anchor="_Toc485369480">
        <w:r w:rsidR="0074630F">
          <w:rPr>
            <w:rStyle w:val="IndexLink"/>
            <w:rFonts w:eastAsia="Microsoft YaHei"/>
            <w:webHidden/>
          </w:rPr>
          <w:t>Filtering to Run Multiple Tests</w:t>
        </w:r>
        <w:r w:rsidR="0074630F">
          <w:rPr>
            <w:webHidden/>
          </w:rPr>
          <w:fldChar w:fldCharType="begin"/>
        </w:r>
        <w:r w:rsidR="0074630F">
          <w:rPr>
            <w:webHidden/>
          </w:rPr>
          <w:instrText>PAGEREF _Toc485369480 \h</w:instrText>
        </w:r>
        <w:r w:rsidR="0074630F">
          <w:rPr>
            <w:webHidden/>
          </w:rPr>
        </w:r>
        <w:r w:rsidR="0074630F">
          <w:rPr>
            <w:webHidden/>
          </w:rPr>
          <w:fldChar w:fldCharType="separate"/>
        </w:r>
        <w:r w:rsidR="0074630F">
          <w:rPr>
            <w:rStyle w:val="IndexLink"/>
          </w:rPr>
          <w:tab/>
          <w:t>22</w:t>
        </w:r>
        <w:r w:rsidR="0074630F">
          <w:rPr>
            <w:webHidden/>
          </w:rPr>
          <w:fldChar w:fldCharType="end"/>
        </w:r>
      </w:hyperlink>
    </w:p>
    <w:p w14:paraId="091A3672" w14:textId="77777777" w:rsidR="00F2322D" w:rsidRDefault="00F3484C">
      <w:pPr>
        <w:pStyle w:val="TOC2"/>
        <w:tabs>
          <w:tab w:val="right" w:leader="dot" w:pos="9350"/>
        </w:tabs>
      </w:pPr>
      <w:hyperlink w:anchor="_Toc485369481">
        <w:r w:rsidR="0074630F">
          <w:rPr>
            <w:rStyle w:val="IndexLink"/>
            <w:rFonts w:eastAsia="Microsoft YaHei"/>
            <w:webHidden/>
          </w:rPr>
          <w:t>Ignore Some Tests Unless Specifically Requested</w:t>
        </w:r>
        <w:r w:rsidR="0074630F">
          <w:rPr>
            <w:webHidden/>
          </w:rPr>
          <w:fldChar w:fldCharType="begin"/>
        </w:r>
        <w:r w:rsidR="0074630F">
          <w:rPr>
            <w:webHidden/>
          </w:rPr>
          <w:instrText>PAGEREF _Toc485369481 \h</w:instrText>
        </w:r>
        <w:r w:rsidR="0074630F">
          <w:rPr>
            <w:webHidden/>
          </w:rPr>
        </w:r>
        <w:r w:rsidR="0074630F">
          <w:rPr>
            <w:webHidden/>
          </w:rPr>
          <w:fldChar w:fldCharType="separate"/>
        </w:r>
        <w:r w:rsidR="0074630F">
          <w:rPr>
            <w:rStyle w:val="IndexLink"/>
          </w:rPr>
          <w:tab/>
          <w:t>23</w:t>
        </w:r>
        <w:r w:rsidR="0074630F">
          <w:rPr>
            <w:webHidden/>
          </w:rPr>
          <w:fldChar w:fldCharType="end"/>
        </w:r>
      </w:hyperlink>
    </w:p>
    <w:p w14:paraId="4DA75CB3" w14:textId="77777777" w:rsidR="00F2322D" w:rsidRDefault="00F3484C">
      <w:pPr>
        <w:pStyle w:val="TOC1"/>
        <w:tabs>
          <w:tab w:val="right" w:leader="dot" w:pos="9350"/>
        </w:tabs>
      </w:pPr>
      <w:hyperlink w:anchor="_Toc485369482">
        <w:r w:rsidR="0074630F">
          <w:rPr>
            <w:rStyle w:val="IndexLink"/>
            <w:rFonts w:eastAsia="Microsoft YaHei"/>
            <w:webHidden/>
          </w:rPr>
          <w:t>Test Organization</w:t>
        </w:r>
        <w:r w:rsidR="0074630F">
          <w:rPr>
            <w:webHidden/>
          </w:rPr>
          <w:fldChar w:fldCharType="begin"/>
        </w:r>
        <w:r w:rsidR="0074630F">
          <w:rPr>
            <w:webHidden/>
          </w:rPr>
          <w:instrText>PAGEREF _Toc485369482 \h</w:instrText>
        </w:r>
        <w:r w:rsidR="0074630F">
          <w:rPr>
            <w:webHidden/>
          </w:rPr>
        </w:r>
        <w:r w:rsidR="0074630F">
          <w:rPr>
            <w:webHidden/>
          </w:rPr>
          <w:fldChar w:fldCharType="separate"/>
        </w:r>
        <w:r w:rsidR="0074630F">
          <w:rPr>
            <w:rStyle w:val="IndexLink"/>
          </w:rPr>
          <w:tab/>
          <w:t>24</w:t>
        </w:r>
        <w:r w:rsidR="0074630F">
          <w:rPr>
            <w:webHidden/>
          </w:rPr>
          <w:fldChar w:fldCharType="end"/>
        </w:r>
      </w:hyperlink>
    </w:p>
    <w:p w14:paraId="289C1C17" w14:textId="77777777" w:rsidR="00F2322D" w:rsidRDefault="00F3484C">
      <w:pPr>
        <w:pStyle w:val="TOC2"/>
        <w:tabs>
          <w:tab w:val="right" w:leader="dot" w:pos="9350"/>
        </w:tabs>
      </w:pPr>
      <w:hyperlink w:anchor="_Toc485369483">
        <w:r w:rsidR="0074630F">
          <w:rPr>
            <w:rStyle w:val="IndexLink"/>
            <w:rFonts w:eastAsia="Microsoft YaHei"/>
            <w:webHidden/>
          </w:rPr>
          <w:t>Unit Tests</w:t>
        </w:r>
        <w:r w:rsidR="0074630F">
          <w:rPr>
            <w:webHidden/>
          </w:rPr>
          <w:fldChar w:fldCharType="begin"/>
        </w:r>
        <w:r w:rsidR="0074630F">
          <w:rPr>
            <w:webHidden/>
          </w:rPr>
          <w:instrText>PAGEREF _Toc485369483 \h</w:instrText>
        </w:r>
        <w:r w:rsidR="0074630F">
          <w:rPr>
            <w:webHidden/>
          </w:rPr>
        </w:r>
        <w:r w:rsidR="0074630F">
          <w:rPr>
            <w:webHidden/>
          </w:rPr>
          <w:fldChar w:fldCharType="separate"/>
        </w:r>
        <w:r w:rsidR="0074630F">
          <w:rPr>
            <w:rStyle w:val="IndexLink"/>
          </w:rPr>
          <w:tab/>
          <w:t>24</w:t>
        </w:r>
        <w:r w:rsidR="0074630F">
          <w:rPr>
            <w:webHidden/>
          </w:rPr>
          <w:fldChar w:fldCharType="end"/>
        </w:r>
      </w:hyperlink>
    </w:p>
    <w:p w14:paraId="07EE68C3" w14:textId="77777777" w:rsidR="00F2322D" w:rsidRDefault="00F3484C">
      <w:pPr>
        <w:pStyle w:val="TOC3"/>
        <w:tabs>
          <w:tab w:val="right" w:leader="dot" w:pos="9350"/>
        </w:tabs>
      </w:pPr>
      <w:hyperlink w:anchor="_Toc485369484">
        <w:r w:rsidR="0074630F">
          <w:rPr>
            <w:rStyle w:val="IndexLink"/>
            <w:rFonts w:eastAsia="Microsoft YaHei"/>
            <w:webHidden/>
          </w:rPr>
          <w:t xml:space="preserve">The Tests Module and </w:t>
        </w:r>
        <w:r w:rsidR="0074630F">
          <w:rPr>
            <w:rStyle w:val="IndexLink"/>
            <w:rFonts w:ascii="Courier" w:hAnsi="Courier"/>
          </w:rPr>
          <w:t>#[cfg(test)]</w:t>
        </w:r>
        <w:r w:rsidR="0074630F">
          <w:rPr>
            <w:webHidden/>
          </w:rPr>
          <w:fldChar w:fldCharType="begin"/>
        </w:r>
        <w:r w:rsidR="0074630F">
          <w:rPr>
            <w:webHidden/>
          </w:rPr>
          <w:instrText>PAGEREF _Toc485369484 \h</w:instrText>
        </w:r>
        <w:r w:rsidR="0074630F">
          <w:rPr>
            <w:webHidden/>
          </w:rPr>
        </w:r>
        <w:r w:rsidR="0074630F">
          <w:rPr>
            <w:webHidden/>
          </w:rPr>
          <w:fldChar w:fldCharType="separate"/>
        </w:r>
        <w:r w:rsidR="0074630F">
          <w:rPr>
            <w:rStyle w:val="IndexLink"/>
          </w:rPr>
          <w:tab/>
          <w:t>25</w:t>
        </w:r>
        <w:r w:rsidR="0074630F">
          <w:rPr>
            <w:webHidden/>
          </w:rPr>
          <w:fldChar w:fldCharType="end"/>
        </w:r>
      </w:hyperlink>
    </w:p>
    <w:p w14:paraId="6035C27A" w14:textId="77777777" w:rsidR="00F2322D" w:rsidRDefault="00F3484C">
      <w:pPr>
        <w:pStyle w:val="TOC3"/>
        <w:tabs>
          <w:tab w:val="right" w:leader="dot" w:pos="9350"/>
        </w:tabs>
      </w:pPr>
      <w:hyperlink w:anchor="_Toc485369485">
        <w:r w:rsidR="0074630F">
          <w:rPr>
            <w:rStyle w:val="IndexLink"/>
            <w:rFonts w:eastAsia="Microsoft YaHei"/>
            <w:webHidden/>
          </w:rPr>
          <w:t>Testing Private Functions</w:t>
        </w:r>
        <w:r w:rsidR="0074630F">
          <w:rPr>
            <w:webHidden/>
          </w:rPr>
          <w:fldChar w:fldCharType="begin"/>
        </w:r>
        <w:r w:rsidR="0074630F">
          <w:rPr>
            <w:webHidden/>
          </w:rPr>
          <w:instrText>PAGEREF _Toc485369485 \h</w:instrText>
        </w:r>
        <w:r w:rsidR="0074630F">
          <w:rPr>
            <w:webHidden/>
          </w:rPr>
        </w:r>
        <w:r w:rsidR="0074630F">
          <w:rPr>
            <w:webHidden/>
          </w:rPr>
          <w:fldChar w:fldCharType="separate"/>
        </w:r>
        <w:r w:rsidR="0074630F">
          <w:rPr>
            <w:rStyle w:val="IndexLink"/>
          </w:rPr>
          <w:tab/>
          <w:t>25</w:t>
        </w:r>
        <w:r w:rsidR="0074630F">
          <w:rPr>
            <w:webHidden/>
          </w:rPr>
          <w:fldChar w:fldCharType="end"/>
        </w:r>
      </w:hyperlink>
    </w:p>
    <w:p w14:paraId="0972A0A9" w14:textId="77777777" w:rsidR="00F2322D" w:rsidRDefault="00F3484C">
      <w:pPr>
        <w:pStyle w:val="TOC2"/>
        <w:tabs>
          <w:tab w:val="right" w:leader="dot" w:pos="9350"/>
        </w:tabs>
      </w:pPr>
      <w:hyperlink w:anchor="_Toc485369486">
        <w:r w:rsidR="0074630F">
          <w:rPr>
            <w:rStyle w:val="IndexLink"/>
            <w:rFonts w:eastAsia="Microsoft YaHei"/>
            <w:webHidden/>
          </w:rPr>
          <w:t>Integration Tests</w:t>
        </w:r>
        <w:r w:rsidR="0074630F">
          <w:rPr>
            <w:webHidden/>
          </w:rPr>
          <w:fldChar w:fldCharType="begin"/>
        </w:r>
        <w:r w:rsidR="0074630F">
          <w:rPr>
            <w:webHidden/>
          </w:rPr>
          <w:instrText>PAGEREF _Toc485369486 \h</w:instrText>
        </w:r>
        <w:r w:rsidR="0074630F">
          <w:rPr>
            <w:webHidden/>
          </w:rPr>
        </w:r>
        <w:r w:rsidR="0074630F">
          <w:rPr>
            <w:webHidden/>
          </w:rPr>
          <w:fldChar w:fldCharType="separate"/>
        </w:r>
        <w:r w:rsidR="0074630F">
          <w:rPr>
            <w:rStyle w:val="IndexLink"/>
          </w:rPr>
          <w:tab/>
          <w:t>26</w:t>
        </w:r>
        <w:r w:rsidR="0074630F">
          <w:rPr>
            <w:webHidden/>
          </w:rPr>
          <w:fldChar w:fldCharType="end"/>
        </w:r>
      </w:hyperlink>
    </w:p>
    <w:p w14:paraId="0D8A1ACF" w14:textId="77777777" w:rsidR="00F2322D" w:rsidRDefault="00F3484C">
      <w:pPr>
        <w:pStyle w:val="TOC3"/>
        <w:tabs>
          <w:tab w:val="right" w:leader="dot" w:pos="9350"/>
        </w:tabs>
      </w:pPr>
      <w:hyperlink w:anchor="_Toc485369487">
        <w:r w:rsidR="0074630F">
          <w:rPr>
            <w:rStyle w:val="IndexLink"/>
            <w:rFonts w:eastAsia="Microsoft YaHei"/>
            <w:webHidden/>
          </w:rPr>
          <w:t xml:space="preserve">The </w:t>
        </w:r>
        <w:r w:rsidR="0074630F">
          <w:rPr>
            <w:rStyle w:val="IndexLink"/>
            <w:rFonts w:eastAsia="Microsoft YaHei"/>
            <w:i/>
          </w:rPr>
          <w:t>tests</w:t>
        </w:r>
        <w:r w:rsidR="0074630F">
          <w:rPr>
            <w:rStyle w:val="IndexLink"/>
            <w:rFonts w:eastAsia="Microsoft YaHei"/>
          </w:rPr>
          <w:t xml:space="preserve"> Directory</w:t>
        </w:r>
        <w:r w:rsidR="0074630F">
          <w:rPr>
            <w:webHidden/>
          </w:rPr>
          <w:fldChar w:fldCharType="begin"/>
        </w:r>
        <w:r w:rsidR="0074630F">
          <w:rPr>
            <w:webHidden/>
          </w:rPr>
          <w:instrText>PAGEREF _Toc485369487 \h</w:instrText>
        </w:r>
        <w:r w:rsidR="0074630F">
          <w:rPr>
            <w:webHidden/>
          </w:rPr>
        </w:r>
        <w:r w:rsidR="0074630F">
          <w:rPr>
            <w:webHidden/>
          </w:rPr>
          <w:fldChar w:fldCharType="separate"/>
        </w:r>
        <w:r w:rsidR="0074630F">
          <w:rPr>
            <w:rStyle w:val="IndexLink"/>
          </w:rPr>
          <w:tab/>
          <w:t>26</w:t>
        </w:r>
        <w:r w:rsidR="0074630F">
          <w:rPr>
            <w:webHidden/>
          </w:rPr>
          <w:fldChar w:fldCharType="end"/>
        </w:r>
      </w:hyperlink>
    </w:p>
    <w:p w14:paraId="06333F82" w14:textId="77777777" w:rsidR="00F2322D" w:rsidRDefault="00F3484C">
      <w:pPr>
        <w:pStyle w:val="TOC3"/>
        <w:tabs>
          <w:tab w:val="right" w:leader="dot" w:pos="9350"/>
        </w:tabs>
      </w:pPr>
      <w:hyperlink w:anchor="_Toc485369488">
        <w:r w:rsidR="0074630F">
          <w:rPr>
            <w:rStyle w:val="IndexLink"/>
            <w:rFonts w:eastAsia="Microsoft YaHei"/>
            <w:webHidden/>
          </w:rPr>
          <w:t>Submodules in Integration Tests</w:t>
        </w:r>
        <w:r w:rsidR="0074630F">
          <w:rPr>
            <w:webHidden/>
          </w:rPr>
          <w:fldChar w:fldCharType="begin"/>
        </w:r>
        <w:r w:rsidR="0074630F">
          <w:rPr>
            <w:webHidden/>
          </w:rPr>
          <w:instrText>PAGEREF _Toc485369488 \h</w:instrText>
        </w:r>
        <w:r w:rsidR="0074630F">
          <w:rPr>
            <w:webHidden/>
          </w:rPr>
        </w:r>
        <w:r w:rsidR="0074630F">
          <w:rPr>
            <w:webHidden/>
          </w:rPr>
          <w:fldChar w:fldCharType="separate"/>
        </w:r>
        <w:r w:rsidR="0074630F">
          <w:rPr>
            <w:rStyle w:val="IndexLink"/>
          </w:rPr>
          <w:tab/>
          <w:t>28</w:t>
        </w:r>
        <w:r w:rsidR="0074630F">
          <w:rPr>
            <w:webHidden/>
          </w:rPr>
          <w:fldChar w:fldCharType="end"/>
        </w:r>
      </w:hyperlink>
    </w:p>
    <w:p w14:paraId="77181C90" w14:textId="77777777" w:rsidR="00F2322D" w:rsidRDefault="00F3484C">
      <w:pPr>
        <w:pStyle w:val="TOC3"/>
        <w:tabs>
          <w:tab w:val="right" w:leader="dot" w:pos="9350"/>
        </w:tabs>
      </w:pPr>
      <w:hyperlink w:anchor="_Toc485369489">
        <w:r w:rsidR="0074630F">
          <w:rPr>
            <w:rStyle w:val="IndexLink"/>
            <w:rFonts w:eastAsia="Microsoft YaHei"/>
            <w:webHidden/>
          </w:rPr>
          <w:t>Integration Tests for Binary Crates</w:t>
        </w:r>
        <w:r w:rsidR="0074630F">
          <w:rPr>
            <w:webHidden/>
          </w:rPr>
          <w:fldChar w:fldCharType="begin"/>
        </w:r>
        <w:r w:rsidR="0074630F">
          <w:rPr>
            <w:webHidden/>
          </w:rPr>
          <w:instrText>PAGEREF _Toc485369489 \h</w:instrText>
        </w:r>
        <w:r w:rsidR="0074630F">
          <w:rPr>
            <w:webHidden/>
          </w:rPr>
        </w:r>
        <w:r w:rsidR="0074630F">
          <w:rPr>
            <w:webHidden/>
          </w:rPr>
          <w:fldChar w:fldCharType="separate"/>
        </w:r>
        <w:r w:rsidR="0074630F">
          <w:rPr>
            <w:rStyle w:val="IndexLink"/>
          </w:rPr>
          <w:tab/>
          <w:t>30</w:t>
        </w:r>
        <w:r w:rsidR="0074630F">
          <w:rPr>
            <w:webHidden/>
          </w:rPr>
          <w:fldChar w:fldCharType="end"/>
        </w:r>
      </w:hyperlink>
    </w:p>
    <w:p w14:paraId="730CC54F" w14:textId="77777777" w:rsidR="00F2322D" w:rsidRDefault="00F3484C">
      <w:pPr>
        <w:pStyle w:val="TOC1"/>
        <w:tabs>
          <w:tab w:val="right" w:leader="dot" w:pos="9350"/>
        </w:tabs>
      </w:pPr>
      <w:hyperlink w:anchor="_Toc485369490">
        <w:r w:rsidR="0074630F">
          <w:rPr>
            <w:rStyle w:val="IndexLink"/>
            <w:rFonts w:eastAsia="Microsoft YaHei"/>
            <w:webHidden/>
          </w:rPr>
          <w:t>Summary</w:t>
        </w:r>
        <w:r w:rsidR="0074630F">
          <w:rPr>
            <w:webHidden/>
          </w:rPr>
          <w:fldChar w:fldCharType="begin"/>
        </w:r>
        <w:r w:rsidR="0074630F">
          <w:rPr>
            <w:webHidden/>
          </w:rPr>
          <w:instrText>PAGEREF _Toc485369490 \h</w:instrText>
        </w:r>
        <w:r w:rsidR="0074630F">
          <w:rPr>
            <w:webHidden/>
          </w:rPr>
        </w:r>
        <w:r w:rsidR="0074630F">
          <w:rPr>
            <w:webHidden/>
          </w:rPr>
          <w:fldChar w:fldCharType="separate"/>
        </w:r>
        <w:r w:rsidR="0074630F">
          <w:rPr>
            <w:rStyle w:val="IndexLink"/>
          </w:rPr>
          <w:tab/>
          <w:t>31</w:t>
        </w:r>
        <w:r w:rsidR="0074630F">
          <w:rPr>
            <w:webHidden/>
          </w:rPr>
          <w:fldChar w:fldCharType="end"/>
        </w:r>
      </w:hyperlink>
    </w:p>
    <w:p w14:paraId="4BFA516C" w14:textId="77777777" w:rsidR="00F2322D" w:rsidRDefault="0074630F">
      <w:pPr>
        <w:pStyle w:val="ChapterStart"/>
        <w:rPr>
          <w:rFonts w:eastAsia="Microsoft YaHei"/>
        </w:rPr>
      </w:pPr>
      <w:r>
        <w:fldChar w:fldCharType="end"/>
      </w:r>
    </w:p>
    <w:p w14:paraId="5D128176" w14:textId="77777777" w:rsidR="00F2322D" w:rsidRDefault="0074630F">
      <w:pPr>
        <w:pStyle w:val="ChapterStart"/>
        <w:rPr>
          <w:rFonts w:eastAsia="Microsoft YaHei"/>
        </w:rPr>
      </w:pPr>
      <w:r>
        <w:rPr>
          <w:rFonts w:eastAsia="Microsoft YaHei"/>
        </w:rPr>
        <w:t>Chapter 11</w:t>
      </w:r>
    </w:p>
    <w:p w14:paraId="29FD74EB" w14:textId="77777777" w:rsidR="00F2322D" w:rsidRDefault="0074630F">
      <w:pPr>
        <w:pStyle w:val="ChapterTitle"/>
      </w:pPr>
      <w:ins w:id="0" w:author="Carol Nichols" w:date="2017-07-09T19:34:00Z">
        <w:r>
          <w:rPr>
            <w:rFonts w:eastAsia="Microsoft YaHei"/>
          </w:rPr>
          <w:t>Writing Automated Tests</w:t>
        </w:r>
      </w:ins>
      <w:del w:id="1" w:author="Carol Nichols" w:date="2017-07-09T19:34:00Z">
        <w:r>
          <w:rPr>
            <w:rFonts w:eastAsia="Microsoft YaHei"/>
          </w:rPr>
          <w:delText>Testing</w:delText>
        </w:r>
      </w:del>
      <w:r>
        <w:rPr>
          <w:rFonts w:eastAsia="Microsoft YaHei"/>
        </w:rPr>
        <w:commentReference w:id="2"/>
      </w:r>
      <w:r>
        <w:rPr>
          <w:rFonts w:eastAsia="Microsoft YaHei"/>
        </w:rPr>
        <w:commentReference w:id="3"/>
      </w:r>
    </w:p>
    <w:p w14:paraId="7B7B282B" w14:textId="77777777" w:rsidR="00F2322D" w:rsidRDefault="0074630F">
      <w:pPr>
        <w:pStyle w:val="BlockQuote"/>
        <w:rPr>
          <w:rFonts w:eastAsia="Microsoft YaHei"/>
        </w:rPr>
      </w:pPr>
      <w:r>
        <w:rPr>
          <w:rFonts w:eastAsia="Microsoft YaHei"/>
        </w:rPr>
        <w:t>Program testing can be a very effective way to show the presence of bugs, but it is hopelessly inadequate for showing their absence.</w:t>
      </w:r>
    </w:p>
    <w:p w14:paraId="3EC100CB" w14:textId="77777777" w:rsidR="00F2322D" w:rsidRDefault="0074630F">
      <w:pPr>
        <w:pStyle w:val="BlockText"/>
        <w:rPr>
          <w:rFonts w:eastAsia="Microsoft YaHei"/>
        </w:rPr>
      </w:pPr>
      <w:proofErr w:type="spellStart"/>
      <w:r>
        <w:rPr>
          <w:rFonts w:eastAsia="Microsoft YaHei"/>
        </w:rPr>
        <w:t>Edsger</w:t>
      </w:r>
      <w:proofErr w:type="spellEnd"/>
      <w:r>
        <w:rPr>
          <w:rFonts w:eastAsia="Microsoft YaHei"/>
        </w:rPr>
        <w:t xml:space="preserve"> W. Dijkstra, “The Humble Programmer” (1972)</w:t>
      </w:r>
    </w:p>
    <w:p w14:paraId="0D48394D" w14:textId="77777777" w:rsidR="00F2322D" w:rsidRDefault="0074630F">
      <w:pPr>
        <w:pStyle w:val="BodyFirst"/>
      </w:pPr>
      <w:bookmarkStart w:id="4" w:name="move479336209"/>
      <w:r>
        <w:rPr>
          <w:rFonts w:eastAsia="Microsoft YaHei"/>
        </w:rPr>
        <w:t xml:space="preserve">Correctness in our programs means that our code does what we intend for it to do. </w:t>
      </w:r>
      <w:bookmarkEnd w:id="4"/>
      <w:r>
        <w:rPr>
          <w:rFonts w:eastAsia="Microsoft YaHei"/>
        </w:rPr>
        <w:t>Rust is a programming language that cares a lot about correctness, but correctness is a complex topic and isn’t easy to prove.</w:t>
      </w:r>
      <w:del w:id="5" w:author="Carol Nichols" w:date="2017-07-09T19:49:00Z">
        <w:r>
          <w:rPr>
            <w:rFonts w:eastAsia="Microsoft YaHei"/>
          </w:rPr>
          <w:delText xml:space="preserve"> Correctness in </w:delText>
        </w:r>
      </w:del>
      <w:del w:id="6" w:author="Liz" w:date="2017-04-07T13:48:00Z">
        <w:r>
          <w:rPr>
            <w:rFonts w:eastAsia="Microsoft YaHei"/>
          </w:rPr>
          <w:delText xml:space="preserve">our programs </w:delText>
        </w:r>
      </w:del>
      <w:del w:id="7" w:author="Carol Nichols" w:date="2017-07-09T19:49:00Z">
        <w:r>
          <w:rPr>
            <w:rFonts w:eastAsia="Microsoft YaHei"/>
          </w:rPr>
          <w:delText xml:space="preserve">this context refers to how far </w:delText>
        </w:r>
      </w:del>
      <w:del w:id="8" w:author="Liz" w:date="2017-04-07T13:48:00Z">
        <w:r>
          <w:rPr>
            <w:rFonts w:eastAsia="Microsoft YaHei"/>
          </w:rPr>
          <w:delText xml:space="preserve">means that </w:delText>
        </w:r>
      </w:del>
      <w:del w:id="9" w:author="Carol Nichols" w:date="2017-07-09T19:49:00Z">
        <w:r>
          <w:rPr>
            <w:rFonts w:eastAsia="Microsoft YaHei"/>
          </w:rPr>
          <w:delText>our code does what we intend for it to do.</w:delText>
        </w:r>
      </w:del>
      <w:bookmarkStart w:id="10" w:name="move4793362091"/>
      <w:r>
        <w:rPr>
          <w:rFonts w:eastAsia="Microsoft YaHei"/>
        </w:rPr>
        <w:t xml:space="preserve"> </w:t>
      </w:r>
      <w:bookmarkEnd w:id="10"/>
      <w:r>
        <w:rPr>
          <w:rFonts w:eastAsia="Microsoft YaHei"/>
        </w:rPr>
        <w:t>Rust’s type system shoulders a huge part of this burden, but the type system cannot catch every kind of incorrectness. As such, Rust includes support for writing software tests within the language itself.</w:t>
      </w:r>
    </w:p>
    <w:p w14:paraId="26CAF260" w14:textId="77777777" w:rsidR="00F2322D" w:rsidRDefault="0074630F">
      <w:pPr>
        <w:pStyle w:val="Body"/>
        <w:rPr>
          <w:rFonts w:eastAsia="Microsoft YaHei"/>
        </w:rPr>
      </w:pPr>
      <w:r>
        <w:rPr>
          <w:rFonts w:eastAsia="Microsoft YaHei"/>
        </w:rPr>
        <w:t xml:space="preserve">As an example, say we write a function called </w:t>
      </w:r>
      <w:proofErr w:type="spellStart"/>
      <w:r>
        <w:rPr>
          <w:rStyle w:val="Literal"/>
        </w:rPr>
        <w:t>add_two</w:t>
      </w:r>
      <w:proofErr w:type="spellEnd"/>
      <w:r>
        <w:rPr>
          <w:rFonts w:eastAsia="Microsoft YaHei"/>
        </w:rPr>
        <w:t xml:space="preserve"> that adds two to </w:t>
      </w:r>
      <w:ins w:id="11" w:author="Liz" w:date="2017-04-07T14:45:00Z">
        <w:r>
          <w:rPr>
            <w:rFonts w:eastAsia="Microsoft YaHei"/>
          </w:rPr>
          <w:t>whatever</w:t>
        </w:r>
      </w:ins>
      <w:del w:id="12" w:author="Liz" w:date="2017-04-07T14:45:00Z">
        <w:r>
          <w:rPr>
            <w:rFonts w:eastAsia="Microsoft YaHei"/>
          </w:rPr>
          <w:delText>a</w:delText>
        </w:r>
      </w:del>
      <w:r>
        <w:rPr>
          <w:rFonts w:eastAsia="Microsoft YaHei"/>
        </w:rPr>
        <w:t xml:space="preserve"> number </w:t>
      </w:r>
      <w:ins w:id="13" w:author="Liz" w:date="2017-04-07T14:45:00Z">
        <w:r>
          <w:rPr>
            <w:rFonts w:eastAsia="Microsoft YaHei"/>
          </w:rPr>
          <w:t xml:space="preserve">is </w:t>
        </w:r>
      </w:ins>
      <w:r>
        <w:rPr>
          <w:rFonts w:eastAsia="Microsoft YaHei"/>
        </w:rPr>
        <w:t xml:space="preserve">passed to it. This function’s signature accepts an integer as a parameter and returns an integer as a result. When we implement and compile that function, Rust will do all the type checking and </w:t>
      </w:r>
      <w:r>
        <w:rPr>
          <w:rFonts w:eastAsia="Microsoft YaHei"/>
        </w:rPr>
        <w:lastRenderedPageBreak/>
        <w:t>borrow checking that we’ve seen so far</w:t>
      </w:r>
      <w:ins w:id="14" w:author="Liz" w:date="2017-04-07T14:45:00Z">
        <w:r>
          <w:rPr>
            <w:rFonts w:eastAsia="Microsoft YaHei"/>
          </w:rPr>
          <w:t xml:space="preserve"> to</w:t>
        </w:r>
      </w:ins>
      <w:del w:id="15" w:author="Liz" w:date="2017-04-07T14:45:00Z">
        <w:r>
          <w:rPr>
            <w:rFonts w:eastAsia="Microsoft YaHei"/>
          </w:rPr>
          <w:delText xml:space="preserve">. Those checks will </w:delText>
        </w:r>
      </w:del>
      <w:ins w:id="16" w:author="Liz" w:date="2017-04-07T14:45:00Z">
        <w:r>
          <w:rPr>
            <w:rFonts w:eastAsia="Microsoft YaHei"/>
          </w:rPr>
          <w:t xml:space="preserve"> </w:t>
        </w:r>
      </w:ins>
      <w:r>
        <w:rPr>
          <w:rFonts w:eastAsia="Microsoft YaHei"/>
        </w:rPr>
        <w:t xml:space="preserve">make sure that, for instance, we aren’t passing a </w:t>
      </w:r>
      <w:r>
        <w:rPr>
          <w:rStyle w:val="Literal"/>
        </w:rPr>
        <w:t>String</w:t>
      </w:r>
      <w:r>
        <w:rPr>
          <w:rFonts w:eastAsia="Microsoft YaHei"/>
        </w:rPr>
        <w:t xml:space="preserve"> value or an invalid reference to this function. What Rust </w:t>
      </w:r>
      <w:r>
        <w:rPr>
          <w:rStyle w:val="EmphasisItalic"/>
          <w:rFonts w:eastAsia="Microsoft YaHei"/>
        </w:rPr>
        <w:t>can’t</w:t>
      </w:r>
      <w:r>
        <w:rPr>
          <w:rFonts w:eastAsia="Microsoft YaHei"/>
        </w:rPr>
        <w:t xml:space="preserve"> check is that this function will do precisely what we intend: return the parameter plus two, rather than, say, the parameter plus 10 or the parameter minus 50! That’s where tests come in.</w:t>
      </w:r>
    </w:p>
    <w:p w14:paraId="52C11794" w14:textId="77777777" w:rsidR="00F2322D" w:rsidRDefault="0074630F">
      <w:pPr>
        <w:pStyle w:val="Body"/>
        <w:rPr>
          <w:rFonts w:eastAsia="Microsoft YaHei"/>
        </w:rPr>
      </w:pPr>
      <w:r>
        <w:rPr>
          <w:rFonts w:eastAsia="Microsoft YaHei"/>
        </w:rPr>
        <w:t xml:space="preserve">We can write tests that assert, for example, that when we pass </w:t>
      </w:r>
      <w:r>
        <w:rPr>
          <w:rStyle w:val="Literal"/>
        </w:rPr>
        <w:t>3</w:t>
      </w:r>
      <w:r>
        <w:rPr>
          <w:rFonts w:eastAsia="Microsoft YaHei"/>
        </w:rPr>
        <w:t xml:space="preserve"> to the </w:t>
      </w:r>
      <w:proofErr w:type="spellStart"/>
      <w:r>
        <w:rPr>
          <w:rStyle w:val="Literal"/>
        </w:rPr>
        <w:t>add_two</w:t>
      </w:r>
      <w:proofErr w:type="spellEnd"/>
      <w:r>
        <w:rPr>
          <w:rFonts w:eastAsia="Microsoft YaHei"/>
        </w:rPr>
        <w:t xml:space="preserve"> function, we get </w:t>
      </w:r>
      <w:r>
        <w:rPr>
          <w:rStyle w:val="Literal"/>
        </w:rPr>
        <w:t>5</w:t>
      </w:r>
      <w:r>
        <w:rPr>
          <w:rFonts w:eastAsia="Microsoft YaHei"/>
        </w:rPr>
        <w:t xml:space="preserve"> back. We can run these tests whenever we make changes to our code to make sure any existing correct behavior has not changed.</w:t>
      </w:r>
    </w:p>
    <w:p w14:paraId="54B26646" w14:textId="77777777" w:rsidR="00F2322D" w:rsidRDefault="0074630F">
      <w:pPr>
        <w:pStyle w:val="Body"/>
        <w:rPr>
          <w:rFonts w:eastAsia="Microsoft YaHei"/>
        </w:rPr>
      </w:pPr>
      <w:r>
        <w:rPr>
          <w:rFonts w:eastAsia="Microsoft YaHei"/>
        </w:rPr>
        <w:t>Testing is a complex skill, and we cannot hope to cover everything about how to write good tests in one chapter of a book, so here we’ll just discuss the mechanics of Rust’s testing facilities. We’ll talk about the annotations and macros available to you when writing your tests, the default behavior and options provided for running your tests, and how to organize tests into unit tests and integration tests.</w:t>
      </w:r>
    </w:p>
    <w:p w14:paraId="5B0A7FA4" w14:textId="77777777" w:rsidR="00F2322D" w:rsidRDefault="0074630F">
      <w:pPr>
        <w:pStyle w:val="HeadA"/>
        <w:rPr>
          <w:rFonts w:eastAsia="Microsoft YaHei"/>
          <w:sz w:val="36"/>
          <w:szCs w:val="36"/>
        </w:rPr>
      </w:pPr>
      <w:bookmarkStart w:id="17" w:name="_Toc485369469"/>
      <w:bookmarkStart w:id="18" w:name="how-to-write-tests"/>
      <w:bookmarkEnd w:id="17"/>
      <w:bookmarkEnd w:id="18"/>
      <w:r>
        <w:rPr>
          <w:rFonts w:eastAsia="Microsoft YaHei"/>
        </w:rPr>
        <w:t>How to Write Tests</w:t>
      </w:r>
    </w:p>
    <w:p w14:paraId="3CCFAC37" w14:textId="554D4802" w:rsidR="00F2322D" w:rsidRDefault="0074630F">
      <w:pPr>
        <w:pStyle w:val="BodyFirst"/>
      </w:pPr>
      <w:r>
        <w:rPr>
          <w:rFonts w:eastAsia="Microsoft YaHei"/>
        </w:rPr>
        <w:t>Tests are Rust functions that verify</w:t>
      </w:r>
      <w:ins w:id="19" w:author="Liz" w:date="2017-04-07T14:52:00Z">
        <w:r>
          <w:rPr>
            <w:rFonts w:eastAsia="Microsoft YaHei"/>
          </w:rPr>
          <w:t xml:space="preserve"> that the</w:t>
        </w:r>
      </w:ins>
      <w:r>
        <w:rPr>
          <w:rFonts w:eastAsia="Microsoft YaHei"/>
        </w:rPr>
        <w:t xml:space="preserve"> non-test code </w:t>
      </w:r>
      <w:del w:id="20" w:author="Liz" w:date="2017-04-07T14:52:00Z">
        <w:r>
          <w:rPr>
            <w:rFonts w:eastAsia="Microsoft YaHei"/>
          </w:rPr>
          <w:delText xml:space="preserve">is functioning </w:delText>
        </w:r>
      </w:del>
      <w:del w:id="21" w:author="Carol Nichols" w:date="2017-08-05T20:02:00Z">
        <w:r w:rsidDel="00DB5C41">
          <w:rPr>
            <w:rFonts w:eastAsia="Microsoft YaHei"/>
          </w:rPr>
          <w:delText xml:space="preserve">in the program </w:delText>
        </w:r>
      </w:del>
      <w:ins w:id="22" w:author="Liz" w:date="2017-04-07T14:52:00Z">
        <w:r>
          <w:rPr>
            <w:rFonts w:eastAsia="Microsoft YaHei"/>
          </w:rPr>
          <w:t xml:space="preserve">is functioning </w:t>
        </w:r>
      </w:ins>
      <w:r>
        <w:rPr>
          <w:rFonts w:eastAsia="Microsoft YaHei"/>
        </w:rPr>
        <w:t>in the expected manner. The bodies of test functions typically</w:t>
      </w:r>
      <w:del w:id="23" w:author="Carol Nichols" w:date="2017-07-09T19:51:00Z">
        <w:r>
          <w:rPr>
            <w:rFonts w:eastAsia="Microsoft YaHei"/>
          </w:rPr>
          <w:delText xml:space="preserve"> contain some setup</w:delText>
        </w:r>
      </w:del>
      <w:del w:id="24" w:author="Liz" w:date="2017-04-07T14:55:00Z">
        <w:r>
          <w:rPr>
            <w:rFonts w:eastAsia="Microsoft YaHei"/>
          </w:rPr>
          <w:delText xml:space="preserve">, </w:delText>
        </w:r>
      </w:del>
      <w:ins w:id="25" w:author="Carol Nichols" w:date="2017-07-09T19:51:00Z">
        <w:r>
          <w:rPr>
            <w:rFonts w:eastAsia="Microsoft YaHei"/>
          </w:rPr>
          <w:t xml:space="preserve"> </w:t>
        </w:r>
        <w:del w:id="26" w:author="Carol Nichols" w:date="2017-08-05T20:02:00Z">
          <w:r w:rsidDel="00DB5C41">
            <w:rPr>
              <w:rFonts w:eastAsia="Microsoft YaHei"/>
            </w:rPr>
            <w:delText>run</w:delText>
          </w:r>
        </w:del>
      </w:ins>
      <w:ins w:id="27" w:author="Carol Nichols" w:date="2017-08-05T20:02:00Z">
        <w:r w:rsidR="00DB5C41">
          <w:rPr>
            <w:rFonts w:eastAsia="Microsoft YaHei"/>
          </w:rPr>
          <w:t>perform</w:t>
        </w:r>
      </w:ins>
      <w:ins w:id="28" w:author="Carol Nichols" w:date="2017-07-09T19:51:00Z">
        <w:r>
          <w:rPr>
            <w:rFonts w:eastAsia="Microsoft YaHei"/>
          </w:rPr>
          <w:t xml:space="preserve"> some setup</w:t>
        </w:r>
        <w:del w:id="29" w:author="Carol Nichols" w:date="2017-08-05T20:02:00Z">
          <w:r w:rsidDel="00DB5C41">
            <w:rPr>
              <w:rFonts w:eastAsia="Microsoft YaHei"/>
            </w:rPr>
            <w:delText xml:space="preserve"> code</w:delText>
          </w:r>
        </w:del>
        <w:r w:rsidR="005477FA">
          <w:rPr>
            <w:rFonts w:eastAsia="Microsoft YaHei"/>
          </w:rPr>
          <w:t xml:space="preserve">, </w:t>
        </w:r>
      </w:ins>
      <w:del w:id="30" w:author="Carol Nichols" w:date="2017-07-09T19:51:00Z">
        <w:r>
          <w:rPr>
            <w:rFonts w:eastAsia="Microsoft YaHei"/>
          </w:rPr>
          <w:delText xml:space="preserve"> that</w:delText>
        </w:r>
      </w:del>
      <w:ins w:id="31" w:author="Liz" w:date="2017-04-07T14:55:00Z">
        <w:del w:id="32" w:author="Carol Nichols" w:date="2017-08-05T20:10:00Z">
          <w:r w:rsidDel="005477FA">
            <w:rPr>
              <w:rFonts w:eastAsia="Microsoft YaHei"/>
            </w:rPr>
            <w:delText xml:space="preserve"> </w:delText>
          </w:r>
        </w:del>
      </w:ins>
      <w:r>
        <w:rPr>
          <w:rFonts w:eastAsia="Microsoft YaHei"/>
        </w:rPr>
        <w:t>run</w:t>
      </w:r>
      <w:del w:id="33" w:author="Carol Nichols" w:date="2017-07-09T19:51:00Z">
        <w:r>
          <w:rPr>
            <w:rFonts w:eastAsia="Microsoft YaHei"/>
          </w:rPr>
          <w:delText>s</w:delText>
        </w:r>
      </w:del>
      <w:del w:id="34" w:author="Liz" w:date="2017-04-07T14:56:00Z">
        <w:r>
          <w:rPr>
            <w:rFonts w:eastAsia="Microsoft YaHei"/>
          </w:rPr>
          <w:delText>n</w:delText>
        </w:r>
      </w:del>
      <w:del w:id="35" w:author="Liz" w:date="2017-04-07T14:55:00Z">
        <w:r>
          <w:rPr>
            <w:rFonts w:eastAsia="Microsoft YaHei"/>
          </w:rPr>
          <w:delText>ing</w:delText>
        </w:r>
      </w:del>
      <w:r>
        <w:rPr>
          <w:rFonts w:eastAsia="Microsoft YaHei"/>
        </w:rPr>
        <w:t xml:space="preserve"> the code we want to test, then assert</w:t>
      </w:r>
      <w:del w:id="36" w:author="Carol Nichols" w:date="2017-07-09T19:52:00Z">
        <w:r>
          <w:rPr>
            <w:rFonts w:eastAsia="Microsoft YaHei"/>
          </w:rPr>
          <w:delText>s</w:delText>
        </w:r>
      </w:del>
      <w:del w:id="37" w:author="Liz" w:date="2017-04-07T14:56:00Z">
        <w:r>
          <w:rPr>
            <w:rFonts w:eastAsia="Microsoft YaHei"/>
          </w:rPr>
          <w:delText>ing</w:delText>
        </w:r>
      </w:del>
      <w:r>
        <w:rPr>
          <w:rFonts w:eastAsia="Microsoft YaHei"/>
        </w:rPr>
        <w:t xml:space="preserve"> </w:t>
      </w:r>
      <w:del w:id="38" w:author="Liz" w:date="2017-04-07T14:56:00Z">
        <w:r>
          <w:rPr>
            <w:rFonts w:eastAsia="Microsoft YaHei"/>
          </w:rPr>
          <w:delText xml:space="preserve">that </w:delText>
        </w:r>
      </w:del>
      <w:ins w:id="39" w:author="Liz" w:date="2017-04-07T14:56:00Z">
        <w:r>
          <w:rPr>
            <w:rFonts w:eastAsia="Microsoft YaHei"/>
          </w:rPr>
          <w:t xml:space="preserve">whether </w:t>
        </w:r>
      </w:ins>
      <w:r>
        <w:rPr>
          <w:rFonts w:eastAsia="Microsoft YaHei"/>
        </w:rPr>
        <w:t xml:space="preserve">the results are what we expect. Let’s look at the features Rust provides specifically for writing tests: the </w:t>
      </w:r>
      <w:r>
        <w:rPr>
          <w:rStyle w:val="Literal"/>
        </w:rPr>
        <w:t>test</w:t>
      </w:r>
      <w:r>
        <w:rPr>
          <w:rFonts w:eastAsia="Microsoft YaHei"/>
        </w:rPr>
        <w:t xml:space="preserve"> attribute, a few macros, and the </w:t>
      </w:r>
      <w:proofErr w:type="spellStart"/>
      <w:r>
        <w:rPr>
          <w:rStyle w:val="Literal"/>
        </w:rPr>
        <w:t>should_panic</w:t>
      </w:r>
      <w:proofErr w:type="spellEnd"/>
      <w:r>
        <w:rPr>
          <w:rFonts w:eastAsia="Microsoft YaHei"/>
        </w:rPr>
        <w:t xml:space="preserve"> attribute.</w:t>
      </w:r>
    </w:p>
    <w:p w14:paraId="060E9A91" w14:textId="77777777" w:rsidR="00F2322D" w:rsidRDefault="0074630F">
      <w:pPr>
        <w:pStyle w:val="HeadB"/>
        <w:rPr>
          <w:rFonts w:eastAsia="Microsoft YaHei"/>
          <w:sz w:val="27"/>
          <w:szCs w:val="27"/>
        </w:rPr>
      </w:pPr>
      <w:bookmarkStart w:id="40" w:name="_Toc485369470"/>
      <w:bookmarkStart w:id="41" w:name="the-anatomy-of-a-test-function"/>
      <w:bookmarkEnd w:id="40"/>
      <w:bookmarkEnd w:id="41"/>
      <w:r>
        <w:rPr>
          <w:rFonts w:eastAsia="Microsoft YaHei"/>
        </w:rPr>
        <w:t>The Anatomy of a Test Function</w:t>
      </w:r>
    </w:p>
    <w:p w14:paraId="794C6552" w14:textId="77777777" w:rsidR="00F2322D" w:rsidRDefault="0074630F">
      <w:pPr>
        <w:pStyle w:val="BodyFirst"/>
        <w:rPr>
          <w:rFonts w:ascii="Microsoft YaHei" w:eastAsia="Microsoft YaHei" w:hAnsi="Microsoft YaHei" w:cs="Segoe UI"/>
          <w:sz w:val="22"/>
          <w:szCs w:val="22"/>
        </w:rPr>
      </w:pPr>
      <w:r>
        <w:rPr>
          <w:rFonts w:eastAsia="Microsoft YaHei"/>
        </w:rPr>
        <w:t xml:space="preserve">At its simplest, a test in Rust is a function that’s annotated with the </w:t>
      </w:r>
      <w:r>
        <w:rPr>
          <w:rStyle w:val="Literal"/>
        </w:rPr>
        <w:t>test</w:t>
      </w:r>
      <w:r>
        <w:rPr>
          <w:rFonts w:eastAsia="Microsoft YaHei"/>
        </w:rPr>
        <w:t xml:space="preserve"> attribute. Attributes are metadata about pieces of Rust code: the </w:t>
      </w:r>
      <w:r>
        <w:rPr>
          <w:rStyle w:val="Literal"/>
        </w:rPr>
        <w:t>derive</w:t>
      </w:r>
      <w:r>
        <w:rPr>
          <w:rFonts w:eastAsia="Microsoft YaHei"/>
        </w:rPr>
        <w:t xml:space="preserve"> attribute that we used with </w:t>
      </w:r>
      <w:proofErr w:type="spellStart"/>
      <w:r>
        <w:rPr>
          <w:rFonts w:eastAsia="Microsoft YaHei"/>
        </w:rPr>
        <w:t>structs</w:t>
      </w:r>
      <w:proofErr w:type="spellEnd"/>
      <w:r>
        <w:rPr>
          <w:rFonts w:eastAsia="Microsoft YaHei"/>
        </w:rPr>
        <w:t xml:space="preserve"> in Chapter 5 is one example. To make a function into a test function, we add </w:t>
      </w:r>
      <w:r>
        <w:rPr>
          <w:rStyle w:val="Literal"/>
        </w:rPr>
        <w:t>#[test]</w:t>
      </w:r>
      <w:r>
        <w:rPr>
          <w:rFonts w:eastAsia="Microsoft YaHei"/>
        </w:rPr>
        <w:t xml:space="preserve"> on the line before </w:t>
      </w:r>
      <w:r>
        <w:rPr>
          <w:rStyle w:val="Literal"/>
        </w:rPr>
        <w:t>fn</w:t>
      </w:r>
      <w:r>
        <w:rPr>
          <w:rFonts w:eastAsia="Microsoft YaHei"/>
        </w:rPr>
        <w:t xml:space="preserve">. When we run our tests with the </w:t>
      </w:r>
      <w:r>
        <w:rPr>
          <w:rStyle w:val="Literal"/>
        </w:rPr>
        <w:t>cargo test</w:t>
      </w:r>
      <w:r>
        <w:rPr>
          <w:rFonts w:eastAsia="Microsoft YaHei"/>
        </w:rPr>
        <w:t xml:space="preserve"> command, Rust will build a test runner binary that runs the functions annotated with the </w:t>
      </w:r>
      <w:r>
        <w:rPr>
          <w:rStyle w:val="Literal"/>
        </w:rPr>
        <w:t>test</w:t>
      </w:r>
      <w:r>
        <w:rPr>
          <w:rFonts w:eastAsia="Microsoft YaHei"/>
        </w:rPr>
        <w:t xml:space="preserve"> attribute and reports on whether each test function passes or fails.</w:t>
      </w:r>
      <w:r>
        <w:rPr>
          <w:rFonts w:ascii="Microsoft YaHei" w:eastAsia="Microsoft YaHei" w:hAnsi="Microsoft YaHei" w:cs="Segoe UI"/>
          <w:sz w:val="22"/>
          <w:szCs w:val="22"/>
        </w:rPr>
        <w:t xml:space="preserve"> </w:t>
      </w:r>
    </w:p>
    <w:p w14:paraId="02D7E0EC" w14:textId="77777777" w:rsidR="00F2322D" w:rsidRDefault="0074630F">
      <w:pPr>
        <w:pStyle w:val="Body"/>
        <w:rPr>
          <w:rFonts w:eastAsia="Microsoft YaHei"/>
        </w:rPr>
      </w:pPr>
      <w:r>
        <w:rPr>
          <w:rFonts w:eastAsia="Microsoft YaHei"/>
        </w:rPr>
        <w:t>We saw in Chapter 7 that when you make a new library project with Cargo, a test module with a test function in it is automatically generated for us. This is to help us get started writing our tests</w:t>
      </w:r>
      <w:del w:id="42" w:author="Carol Nichols" w:date="2017-08-05T20:03:00Z">
        <w:r w:rsidDel="00DB5C41">
          <w:rPr>
            <w:rFonts w:eastAsia="Microsoft YaHei"/>
          </w:rPr>
          <w:delText>, since</w:delText>
        </w:r>
      </w:del>
      <w:ins w:id="43" w:author="Carol Nichols" w:date="2017-08-05T20:03:00Z">
        <w:r w:rsidR="00DB5C41">
          <w:rPr>
            <w:rFonts w:eastAsia="Microsoft YaHei"/>
          </w:rPr>
          <w:t xml:space="preserve"> so</w:t>
        </w:r>
      </w:ins>
      <w:r>
        <w:rPr>
          <w:rFonts w:eastAsia="Microsoft YaHei"/>
        </w:rPr>
        <w:t xml:space="preserve"> we don’t have to go look up the exact structure and syntax of test functions every time we start a new project. We can add as many additional test functions and as many test modules as we want, though!</w:t>
      </w:r>
    </w:p>
    <w:p w14:paraId="2EDC6107" w14:textId="77777777" w:rsidR="00F2322D" w:rsidRDefault="0074630F">
      <w:pPr>
        <w:pStyle w:val="Body"/>
        <w:rPr>
          <w:rFonts w:eastAsia="Microsoft YaHei"/>
        </w:rPr>
      </w:pPr>
      <w:r>
        <w:rPr>
          <w:rFonts w:eastAsia="Microsoft YaHei"/>
        </w:rPr>
        <w:lastRenderedPageBreak/>
        <w:t>We’re going to explore some aspects of how tests work by experimenting with the template test generated for us, without actually testing any code. Then we’ll write some real-world tests that call some code that we’ve written and assert that its behavior is correct.</w:t>
      </w:r>
    </w:p>
    <w:p w14:paraId="5783123A" w14:textId="77777777" w:rsidR="00F2322D" w:rsidRDefault="0074630F">
      <w:pPr>
        <w:pStyle w:val="Body"/>
        <w:rPr>
          <w:rFonts w:eastAsia="Microsoft YaHei"/>
        </w:rPr>
      </w:pPr>
      <w:r>
        <w:rPr>
          <w:rFonts w:eastAsia="Microsoft YaHei"/>
        </w:rPr>
        <w:t xml:space="preserve">Let’s create a new library project called </w:t>
      </w:r>
      <w:r>
        <w:rPr>
          <w:rStyle w:val="Literal"/>
        </w:rPr>
        <w:t>adder</w:t>
      </w:r>
      <w:r>
        <w:rPr>
          <w:rFonts w:eastAsia="Microsoft YaHei"/>
        </w:rPr>
        <w:t>:</w:t>
      </w:r>
    </w:p>
    <w:p w14:paraId="5A5F0CE4" w14:textId="77777777" w:rsidR="00F2322D" w:rsidRDefault="0074630F">
      <w:pPr>
        <w:pStyle w:val="CodeA"/>
      </w:pPr>
      <w:r>
        <w:t>$ cargo new adder</w:t>
      </w:r>
    </w:p>
    <w:p w14:paraId="0B7E6E28" w14:textId="77777777" w:rsidR="00F2322D" w:rsidRDefault="0074630F">
      <w:pPr>
        <w:pStyle w:val="CodeB"/>
      </w:pPr>
      <w:r>
        <w:t xml:space="preserve">     Created library `adder` project</w:t>
      </w:r>
    </w:p>
    <w:p w14:paraId="0C54BA85" w14:textId="77777777" w:rsidR="00F2322D" w:rsidRDefault="0074630F">
      <w:pPr>
        <w:pStyle w:val="CodeC"/>
      </w:pPr>
      <w:r>
        <w:t>$ cd adder</w:t>
      </w:r>
    </w:p>
    <w:p w14:paraId="29842675" w14:textId="77777777" w:rsidR="00F2322D" w:rsidRDefault="0074630F">
      <w:pPr>
        <w:pStyle w:val="Body"/>
        <w:rPr>
          <w:rFonts w:eastAsia="Microsoft YaHei"/>
        </w:rPr>
      </w:pPr>
      <w:r>
        <w:rPr>
          <w:rFonts w:eastAsia="Microsoft YaHei"/>
        </w:rPr>
        <w:t xml:space="preserve">The contents of the </w:t>
      </w:r>
      <w:r>
        <w:rPr>
          <w:rStyle w:val="Literal"/>
        </w:rPr>
        <w:t>src/lib.rs</w:t>
      </w:r>
      <w:r>
        <w:rPr>
          <w:rFonts w:eastAsia="Microsoft YaHei"/>
        </w:rPr>
        <w:t xml:space="preserve"> file in your adder library should be as follows:</w:t>
      </w:r>
    </w:p>
    <w:p w14:paraId="4DC41B70" w14:textId="77777777" w:rsidR="00F2322D" w:rsidRDefault="0074630F">
      <w:pPr>
        <w:pStyle w:val="ProductionDirective"/>
        <w:rPr>
          <w:rFonts w:eastAsia="Microsoft YaHei"/>
        </w:rPr>
      </w:pPr>
      <w:r>
        <w:rPr>
          <w:rFonts w:eastAsia="Microsoft YaHei"/>
        </w:rPr>
        <w:t>Filename: src/lib.rs</w:t>
      </w:r>
    </w:p>
    <w:p w14:paraId="775D75B8" w14:textId="77777777" w:rsidR="00F2322D" w:rsidRDefault="0074630F">
      <w:pPr>
        <w:pStyle w:val="CodeA"/>
      </w:pPr>
      <w:r>
        <w:t>#[</w:t>
      </w:r>
      <w:proofErr w:type="spellStart"/>
      <w:r>
        <w:t>cfg</w:t>
      </w:r>
      <w:proofErr w:type="spellEnd"/>
      <w:r>
        <w:t>(test)]</w:t>
      </w:r>
    </w:p>
    <w:p w14:paraId="577A1279" w14:textId="77777777" w:rsidR="00F2322D" w:rsidRDefault="0074630F">
      <w:pPr>
        <w:pStyle w:val="CodeB"/>
      </w:pPr>
      <w:r>
        <w:t>mod tests {</w:t>
      </w:r>
    </w:p>
    <w:p w14:paraId="012384E7" w14:textId="77777777" w:rsidR="00F2322D" w:rsidRDefault="0074630F">
      <w:pPr>
        <w:pStyle w:val="CodeB"/>
      </w:pPr>
      <w:r>
        <w:t xml:space="preserve">    #[test]</w:t>
      </w:r>
    </w:p>
    <w:p w14:paraId="4AAE3655" w14:textId="77777777" w:rsidR="00F2322D" w:rsidRDefault="0074630F">
      <w:pPr>
        <w:pStyle w:val="CodeB"/>
      </w:pPr>
      <w:r>
        <w:t xml:space="preserve">    </w:t>
      </w:r>
      <w:proofErr w:type="spellStart"/>
      <w:r>
        <w:t>fn</w:t>
      </w:r>
      <w:proofErr w:type="spellEnd"/>
      <w:r>
        <w:t xml:space="preserve"> </w:t>
      </w:r>
      <w:proofErr w:type="spellStart"/>
      <w:r>
        <w:t>it_works</w:t>
      </w:r>
      <w:proofErr w:type="spellEnd"/>
      <w:r>
        <w:t>() {</w:t>
      </w:r>
    </w:p>
    <w:p w14:paraId="18673F5D" w14:textId="77777777" w:rsidR="00F2322D" w:rsidRDefault="0074630F">
      <w:pPr>
        <w:pStyle w:val="CodeB"/>
      </w:pPr>
      <w:r>
        <w:t xml:space="preserve">    }</w:t>
      </w:r>
    </w:p>
    <w:p w14:paraId="4BF6819D" w14:textId="77777777" w:rsidR="00F2322D" w:rsidRDefault="0074630F">
      <w:pPr>
        <w:pStyle w:val="CodeC"/>
      </w:pPr>
      <w:r>
        <w:t>}</w:t>
      </w:r>
    </w:p>
    <w:p w14:paraId="4AD75208" w14:textId="77777777" w:rsidR="00F2322D" w:rsidRDefault="0074630F">
      <w:pPr>
        <w:pStyle w:val="Listing"/>
        <w:rPr>
          <w:rFonts w:eastAsia="Microsoft YaHei"/>
        </w:rPr>
      </w:pPr>
      <w:r>
        <w:rPr>
          <w:rFonts w:eastAsia="Microsoft YaHei"/>
        </w:rPr>
        <w:t xml:space="preserve">Listing 11-1: The test module and function generated automatically for us by </w:t>
      </w:r>
      <w:r>
        <w:rPr>
          <w:rStyle w:val="Literal"/>
        </w:rPr>
        <w:t>cargo new</w:t>
      </w:r>
    </w:p>
    <w:p w14:paraId="4172C942" w14:textId="77777777" w:rsidR="00F2322D" w:rsidRDefault="0074630F">
      <w:pPr>
        <w:pStyle w:val="Body"/>
        <w:rPr>
          <w:rFonts w:eastAsia="Microsoft YaHei"/>
        </w:rPr>
      </w:pPr>
      <w:r>
        <w:rPr>
          <w:rFonts w:eastAsia="Microsoft YaHei"/>
        </w:rPr>
        <w:t xml:space="preserve">For now, let’s ignore the top two lines and focus on the function to see how it works. Note the </w:t>
      </w:r>
      <w:r>
        <w:rPr>
          <w:rStyle w:val="Literal"/>
        </w:rPr>
        <w:t>#[test]</w:t>
      </w:r>
      <w:r>
        <w:rPr>
          <w:rFonts w:eastAsia="Microsoft YaHei"/>
        </w:rPr>
        <w:t xml:space="preserve"> annotation before the </w:t>
      </w:r>
      <w:proofErr w:type="spellStart"/>
      <w:r>
        <w:rPr>
          <w:rStyle w:val="Literal"/>
        </w:rPr>
        <w:t>fn</w:t>
      </w:r>
      <w:proofErr w:type="spellEnd"/>
      <w:r>
        <w:rPr>
          <w:rFonts w:eastAsia="Microsoft YaHei"/>
        </w:rPr>
        <w:t xml:space="preserve"> line: this attribute indicates this is a test function, so that the test runner knows to treat this function as a test. We could also have non-test functions in the </w:t>
      </w:r>
      <w:r>
        <w:rPr>
          <w:rStyle w:val="Literal"/>
        </w:rPr>
        <w:t>tests</w:t>
      </w:r>
      <w:r>
        <w:rPr>
          <w:rFonts w:eastAsia="Microsoft YaHei"/>
        </w:rPr>
        <w:t xml:space="preserve"> module to help set up common scenarios or perform common operations, so we need to indicate which functions are tests with the </w:t>
      </w:r>
      <w:r>
        <w:rPr>
          <w:rStyle w:val="Literal"/>
        </w:rPr>
        <w:t>#[test]</w:t>
      </w:r>
      <w:r>
        <w:rPr>
          <w:rFonts w:eastAsia="Microsoft YaHei"/>
        </w:rPr>
        <w:t xml:space="preserve"> attribute.</w:t>
      </w:r>
    </w:p>
    <w:p w14:paraId="6B9FC656" w14:textId="77777777" w:rsidR="00F2322D" w:rsidRDefault="0074630F">
      <w:pPr>
        <w:pStyle w:val="Body"/>
        <w:rPr>
          <w:rFonts w:eastAsia="Microsoft YaHei"/>
        </w:rPr>
      </w:pPr>
      <w:r>
        <w:rPr>
          <w:rFonts w:eastAsia="Microsoft YaHei"/>
        </w:rPr>
        <w:t>The function currently has no body, which means there is no code to fail the test; an empty test is a passing test! Let’s run it and see that this test passes.</w:t>
      </w:r>
    </w:p>
    <w:p w14:paraId="6B88B784" w14:textId="77777777" w:rsidR="00F2322D" w:rsidRDefault="0074630F">
      <w:pPr>
        <w:pStyle w:val="Body"/>
        <w:rPr>
          <w:rFonts w:eastAsia="Microsoft YaHei"/>
        </w:rPr>
      </w:pPr>
      <w:r>
        <w:rPr>
          <w:rFonts w:eastAsia="Microsoft YaHei"/>
        </w:rPr>
        <w:t xml:space="preserve">The </w:t>
      </w:r>
      <w:r>
        <w:rPr>
          <w:rStyle w:val="Literal"/>
        </w:rPr>
        <w:t>cargo test</w:t>
      </w:r>
      <w:r>
        <w:rPr>
          <w:rFonts w:eastAsia="Microsoft YaHei"/>
        </w:rPr>
        <w:t xml:space="preserve"> command runs all tests we have in our project, as shown in Listing 11-2:</w:t>
      </w:r>
    </w:p>
    <w:p w14:paraId="76F540E8" w14:textId="77777777" w:rsidR="00F2322D" w:rsidRDefault="0074630F">
      <w:pPr>
        <w:pStyle w:val="CodeA"/>
      </w:pPr>
      <w:r>
        <w:t>$ cargo test</w:t>
      </w:r>
    </w:p>
    <w:p w14:paraId="39C7EB29" w14:textId="77777777" w:rsidR="00F2322D" w:rsidRDefault="0074630F">
      <w:pPr>
        <w:pStyle w:val="CodeB"/>
      </w:pPr>
      <w:r>
        <w:t xml:space="preserve">   Compiling adder v0.1.0 (file:///projects/adder)</w:t>
      </w:r>
    </w:p>
    <w:p w14:paraId="45954681" w14:textId="77777777" w:rsidR="00F2322D" w:rsidRDefault="0074630F">
      <w:pPr>
        <w:pStyle w:val="CodeB"/>
      </w:pPr>
      <w:r>
        <w:t xml:space="preserve">    Finished </w:t>
      </w:r>
      <w:del w:id="44" w:author="Carol Nichols" w:date="2017-07-09T20:13:00Z">
        <w:r>
          <w:delText>debug</w:delText>
        </w:r>
      </w:del>
      <w:ins w:id="45" w:author="Carol Nichols" w:date="2017-07-09T20:13:00Z">
        <w:r>
          <w:t>dev</w:t>
        </w:r>
      </w:ins>
      <w:r>
        <w:t xml:space="preserve"> [</w:t>
      </w:r>
      <w:proofErr w:type="spellStart"/>
      <w:r>
        <w:t>unoptimized</w:t>
      </w:r>
      <w:proofErr w:type="spellEnd"/>
      <w:r>
        <w:t xml:space="preserve"> + </w:t>
      </w:r>
      <w:proofErr w:type="spellStart"/>
      <w:r>
        <w:t>debuginfo</w:t>
      </w:r>
      <w:proofErr w:type="spellEnd"/>
      <w:r>
        <w:t>] target(s) in 0.22 secs</w:t>
      </w:r>
    </w:p>
    <w:p w14:paraId="0ABEAF10" w14:textId="77777777" w:rsidR="00F2322D" w:rsidRDefault="0074630F">
      <w:pPr>
        <w:pStyle w:val="CodeB"/>
      </w:pPr>
      <w:r>
        <w:t xml:space="preserve">     Running target/debug/deps/adder-ce99bcc2479f4607</w:t>
      </w:r>
    </w:p>
    <w:p w14:paraId="504EB761" w14:textId="77777777" w:rsidR="00F2322D" w:rsidRDefault="00F2322D">
      <w:pPr>
        <w:pStyle w:val="CodeB"/>
      </w:pPr>
    </w:p>
    <w:p w14:paraId="76DDD169" w14:textId="77777777" w:rsidR="00F2322D" w:rsidRDefault="0074630F">
      <w:pPr>
        <w:pStyle w:val="CodeB"/>
      </w:pPr>
      <w:r>
        <w:t>running 1 test</w:t>
      </w:r>
    </w:p>
    <w:p w14:paraId="36B7ACCB" w14:textId="77777777" w:rsidR="00F2322D" w:rsidRDefault="0074630F">
      <w:pPr>
        <w:pStyle w:val="CodeB"/>
      </w:pPr>
      <w:r>
        <w:t>test tests::</w:t>
      </w:r>
      <w:proofErr w:type="spellStart"/>
      <w:r>
        <w:t>it_works</w:t>
      </w:r>
      <w:proofErr w:type="spellEnd"/>
      <w:r>
        <w:t xml:space="preserve"> ... ok</w:t>
      </w:r>
    </w:p>
    <w:p w14:paraId="3F6CC721" w14:textId="77777777" w:rsidR="00F2322D" w:rsidRDefault="00F2322D">
      <w:pPr>
        <w:pStyle w:val="CodeB"/>
      </w:pPr>
    </w:p>
    <w:p w14:paraId="4B201F98" w14:textId="77777777" w:rsidR="00F2322D" w:rsidRDefault="0074630F">
      <w:pPr>
        <w:pStyle w:val="CodeB"/>
      </w:pPr>
      <w:r>
        <w:lastRenderedPageBreak/>
        <w:t>test result: ok. 1 passed; 0 failed; 0 ignored; 0 measured</w:t>
      </w:r>
    </w:p>
    <w:p w14:paraId="2A68E58F" w14:textId="77777777" w:rsidR="00F2322D" w:rsidRDefault="00F2322D">
      <w:pPr>
        <w:pStyle w:val="CodeB"/>
      </w:pPr>
    </w:p>
    <w:p w14:paraId="153B628A" w14:textId="77777777" w:rsidR="00F2322D" w:rsidRDefault="0074630F">
      <w:pPr>
        <w:pStyle w:val="CodeB"/>
      </w:pPr>
      <w:r>
        <w:t xml:space="preserve">   Doc-tests adder</w:t>
      </w:r>
    </w:p>
    <w:p w14:paraId="223FF577" w14:textId="77777777" w:rsidR="00F2322D" w:rsidRDefault="00F2322D">
      <w:pPr>
        <w:pStyle w:val="CodeB"/>
      </w:pPr>
    </w:p>
    <w:p w14:paraId="0AB8ABF4" w14:textId="77777777" w:rsidR="00F2322D" w:rsidRDefault="0074630F">
      <w:pPr>
        <w:pStyle w:val="CodeB"/>
      </w:pPr>
      <w:r>
        <w:t>running 0 tests</w:t>
      </w:r>
    </w:p>
    <w:p w14:paraId="69A95B52" w14:textId="77777777" w:rsidR="00F2322D" w:rsidRDefault="00F2322D">
      <w:pPr>
        <w:pStyle w:val="CodeB"/>
      </w:pPr>
    </w:p>
    <w:p w14:paraId="21215506" w14:textId="77777777" w:rsidR="00F2322D" w:rsidRDefault="0074630F">
      <w:pPr>
        <w:pStyle w:val="CodeC"/>
      </w:pPr>
      <w:r>
        <w:t>test result: ok. 0 passed; 0 failed; 0 ignored; 0 measured</w:t>
      </w:r>
    </w:p>
    <w:p w14:paraId="16C780CD" w14:textId="77777777" w:rsidR="00F2322D" w:rsidRDefault="0074630F">
      <w:pPr>
        <w:pStyle w:val="Listing"/>
        <w:rPr>
          <w:rStyle w:val="Literal"/>
          <w:rFonts w:eastAsia="Microsoft YaHei"/>
        </w:rPr>
      </w:pPr>
      <w:r>
        <w:rPr>
          <w:rFonts w:eastAsia="Microsoft YaHei"/>
        </w:rPr>
        <w:t>Listing 11-2: The output from running the one automatically generated test</w:t>
      </w:r>
    </w:p>
    <w:p w14:paraId="7EA50618" w14:textId="77777777" w:rsidR="00F2322D" w:rsidRDefault="0074630F">
      <w:pPr>
        <w:pStyle w:val="Body"/>
        <w:rPr>
          <w:rFonts w:eastAsia="Microsoft YaHei"/>
        </w:rPr>
      </w:pPr>
      <w:r>
        <w:rPr>
          <w:rFonts w:eastAsia="Microsoft YaHei"/>
        </w:rPr>
        <w:t xml:space="preserve">Cargo compiled and ran our test. After the </w:t>
      </w:r>
      <w:r>
        <w:rPr>
          <w:rStyle w:val="Literal"/>
        </w:rPr>
        <w:t>Compiling</w:t>
      </w:r>
      <w:r>
        <w:rPr>
          <w:rFonts w:eastAsia="Microsoft YaHei"/>
        </w:rPr>
        <w:t xml:space="preserve">, </w:t>
      </w:r>
      <w:r>
        <w:rPr>
          <w:rStyle w:val="Literal"/>
        </w:rPr>
        <w:t>Finished</w:t>
      </w:r>
      <w:r>
        <w:rPr>
          <w:rFonts w:eastAsia="Microsoft YaHei"/>
        </w:rPr>
        <w:t xml:space="preserve">, and </w:t>
      </w:r>
      <w:r>
        <w:rPr>
          <w:rStyle w:val="Literal"/>
        </w:rPr>
        <w:t>Running</w:t>
      </w:r>
      <w:r>
        <w:rPr>
          <w:rFonts w:eastAsia="Microsoft YaHei"/>
        </w:rPr>
        <w:t xml:space="preserve"> lines, we see the line </w:t>
      </w:r>
      <w:r>
        <w:rPr>
          <w:rStyle w:val="Literal"/>
        </w:rPr>
        <w:t>running 1 test</w:t>
      </w:r>
      <w:r>
        <w:rPr>
          <w:rFonts w:eastAsia="Microsoft YaHei"/>
        </w:rPr>
        <w:t xml:space="preserve">. The next line shows the name of the generated test function, called </w:t>
      </w:r>
      <w:proofErr w:type="spellStart"/>
      <w:r>
        <w:rPr>
          <w:rStyle w:val="Literal"/>
        </w:rPr>
        <w:t>it_works</w:t>
      </w:r>
      <w:proofErr w:type="spellEnd"/>
      <w:r>
        <w:rPr>
          <w:rFonts w:eastAsia="Microsoft YaHei"/>
        </w:rPr>
        <w:t xml:space="preserve">, and the result of running that test, </w:t>
      </w:r>
      <w:r>
        <w:rPr>
          <w:rStyle w:val="Literal"/>
        </w:rPr>
        <w:t>ok</w:t>
      </w:r>
      <w:r>
        <w:rPr>
          <w:rFonts w:eastAsia="Microsoft YaHei"/>
        </w:rPr>
        <w:t xml:space="preserve">. Then we see the overall summary of running the tests: </w:t>
      </w:r>
      <w:r>
        <w:rPr>
          <w:rStyle w:val="Literal"/>
        </w:rPr>
        <w:t>test result: ok.</w:t>
      </w:r>
      <w:r>
        <w:rPr>
          <w:rFonts w:eastAsia="Microsoft YaHei"/>
        </w:rPr>
        <w:t xml:space="preserve"> means all the tests passed. </w:t>
      </w:r>
      <w:r>
        <w:rPr>
          <w:rStyle w:val="Literal"/>
        </w:rPr>
        <w:t>1 passed; 0 failed</w:t>
      </w:r>
      <w:r>
        <w:rPr>
          <w:rFonts w:eastAsia="Microsoft YaHei"/>
        </w:rPr>
        <w:t xml:space="preserve"> adds up the number of tests that passed or failed.</w:t>
      </w:r>
    </w:p>
    <w:p w14:paraId="1BE7CDD1" w14:textId="77777777" w:rsidR="00F2322D" w:rsidRDefault="0074630F">
      <w:pPr>
        <w:pStyle w:val="Body"/>
        <w:rPr>
          <w:rFonts w:eastAsia="Microsoft YaHei"/>
        </w:rPr>
      </w:pPr>
      <w:r>
        <w:rPr>
          <w:rFonts w:eastAsia="Microsoft YaHei"/>
        </w:rPr>
        <w:t xml:space="preserve">We don’t have any tests we’ve marked as ignored, so the summary says </w:t>
      </w:r>
      <w:r>
        <w:rPr>
          <w:rStyle w:val="Literal"/>
        </w:rPr>
        <w:t>0 ignored</w:t>
      </w:r>
      <w:r>
        <w:rPr>
          <w:rFonts w:eastAsia="Microsoft YaHei"/>
        </w:rPr>
        <w:t xml:space="preserve">. We’re going to talk about ignoring tests in the next section on different ways to run tests. The </w:t>
      </w:r>
      <w:r>
        <w:rPr>
          <w:rStyle w:val="Literal"/>
        </w:rPr>
        <w:t>0 measured</w:t>
      </w:r>
      <w:r>
        <w:rPr>
          <w:rFonts w:eastAsia="Microsoft YaHei"/>
        </w:rPr>
        <w:t xml:space="preserve"> statistic is for benchmark tests that measure performance. Benchmark tests are, as of this writing, only available in nightly Rust. See Appendix D for more information about nightly Rust.</w:t>
      </w:r>
    </w:p>
    <w:p w14:paraId="26CF9196" w14:textId="77777777" w:rsidR="00F2322D" w:rsidRDefault="0074630F">
      <w:pPr>
        <w:pStyle w:val="Body"/>
        <w:rPr>
          <w:rFonts w:ascii="Microsoft YaHei" w:eastAsia="Microsoft YaHei" w:hAnsi="Microsoft YaHei" w:cs="Segoe UI"/>
          <w:sz w:val="22"/>
          <w:szCs w:val="22"/>
        </w:rPr>
      </w:pPr>
      <w:r>
        <w:rPr>
          <w:rFonts w:eastAsia="Microsoft YaHei"/>
        </w:rPr>
        <w:t xml:space="preserve">The next part of the test output that starts with </w:t>
      </w:r>
      <w:r>
        <w:rPr>
          <w:rStyle w:val="Literal"/>
        </w:rPr>
        <w:t>Doc-tests adder</w:t>
      </w:r>
      <w:r>
        <w:rPr>
          <w:rFonts w:eastAsia="Microsoft YaHei"/>
        </w:rPr>
        <w:t xml:space="preserve"> is for the results of any documentation tests. We don’t have any documentation tests yet, but Rust can compile any code examples that appear in our API documentation. This feature helps us keep our docs and our code in sync! We’ll be talking about how to write documentation tests in the “Documentation Comments” section of Chapter 14. We’re going to ignore the </w:t>
      </w:r>
      <w:r>
        <w:rPr>
          <w:rStyle w:val="Literal"/>
        </w:rPr>
        <w:t>Doc-tests</w:t>
      </w:r>
      <w:r>
        <w:rPr>
          <w:rFonts w:eastAsia="Microsoft YaHei"/>
        </w:rPr>
        <w:t xml:space="preserve"> output for now.</w:t>
      </w:r>
    </w:p>
    <w:p w14:paraId="0410E5FD" w14:textId="77777777" w:rsidR="00F2322D" w:rsidRDefault="0074630F">
      <w:pPr>
        <w:pStyle w:val="Body"/>
        <w:rPr>
          <w:rFonts w:eastAsia="Microsoft YaHei"/>
        </w:rPr>
      </w:pPr>
      <w:r>
        <w:rPr>
          <w:rFonts w:eastAsia="Microsoft YaHei"/>
        </w:rPr>
        <w:t xml:space="preserve">Let’s change the name of our test and see how that changes the test output. Give the </w:t>
      </w:r>
      <w:proofErr w:type="spellStart"/>
      <w:r>
        <w:rPr>
          <w:rStyle w:val="Literal"/>
        </w:rPr>
        <w:t>it_works</w:t>
      </w:r>
      <w:proofErr w:type="spellEnd"/>
      <w:r>
        <w:rPr>
          <w:rFonts w:eastAsia="Microsoft YaHei"/>
        </w:rPr>
        <w:t xml:space="preserve"> function a different name, such as </w:t>
      </w:r>
      <w:r>
        <w:rPr>
          <w:rStyle w:val="Literal"/>
        </w:rPr>
        <w:t>exploration</w:t>
      </w:r>
      <w:r>
        <w:rPr>
          <w:rFonts w:eastAsia="Microsoft YaHei"/>
        </w:rPr>
        <w:t>, like so:</w:t>
      </w:r>
    </w:p>
    <w:p w14:paraId="1753BAC2" w14:textId="77777777" w:rsidR="00F2322D" w:rsidRDefault="0074630F">
      <w:pPr>
        <w:pStyle w:val="ProductionDirective"/>
        <w:rPr>
          <w:rFonts w:eastAsia="Microsoft YaHei"/>
        </w:rPr>
      </w:pPr>
      <w:r>
        <w:rPr>
          <w:rFonts w:eastAsia="Microsoft YaHei"/>
        </w:rPr>
        <w:t>Filename: src/lib.rs</w:t>
      </w:r>
    </w:p>
    <w:p w14:paraId="02305F86" w14:textId="77777777" w:rsidR="00F2322D" w:rsidRDefault="0074630F">
      <w:pPr>
        <w:pStyle w:val="CodeA"/>
      </w:pPr>
      <w:r>
        <w:t>#[</w:t>
      </w:r>
      <w:proofErr w:type="spellStart"/>
      <w:r>
        <w:t>cfg</w:t>
      </w:r>
      <w:proofErr w:type="spellEnd"/>
      <w:r>
        <w:t>(test)]</w:t>
      </w:r>
    </w:p>
    <w:p w14:paraId="14CD5041" w14:textId="77777777" w:rsidR="00F2322D" w:rsidRDefault="0074630F">
      <w:pPr>
        <w:pStyle w:val="CodeB"/>
      </w:pPr>
      <w:r>
        <w:t>mod tests {</w:t>
      </w:r>
    </w:p>
    <w:p w14:paraId="238C866A" w14:textId="77777777" w:rsidR="00F2322D" w:rsidRDefault="0074630F">
      <w:pPr>
        <w:pStyle w:val="CodeB"/>
      </w:pPr>
      <w:r>
        <w:t xml:space="preserve">    #[test]</w:t>
      </w:r>
    </w:p>
    <w:p w14:paraId="610D4ED9" w14:textId="77777777" w:rsidR="00F2322D" w:rsidRDefault="0074630F">
      <w:pPr>
        <w:pStyle w:val="CodeB"/>
      </w:pPr>
      <w:r>
        <w:t xml:space="preserve">    </w:t>
      </w:r>
      <w:proofErr w:type="spellStart"/>
      <w:r>
        <w:t>fn</w:t>
      </w:r>
      <w:proofErr w:type="spellEnd"/>
      <w:r>
        <w:t xml:space="preserve"> exploration() {</w:t>
      </w:r>
    </w:p>
    <w:p w14:paraId="5696B977" w14:textId="77777777" w:rsidR="00F2322D" w:rsidRDefault="0074630F">
      <w:pPr>
        <w:pStyle w:val="CodeB"/>
      </w:pPr>
      <w:r>
        <w:t xml:space="preserve">    }</w:t>
      </w:r>
    </w:p>
    <w:p w14:paraId="6F55F3E0" w14:textId="77777777" w:rsidR="00F2322D" w:rsidRDefault="0074630F">
      <w:pPr>
        <w:pStyle w:val="CodeC"/>
      </w:pPr>
      <w:r>
        <w:t>}</w:t>
      </w:r>
    </w:p>
    <w:p w14:paraId="4F79DCEC" w14:textId="77777777" w:rsidR="00F2322D" w:rsidRDefault="0074630F">
      <w:pPr>
        <w:pStyle w:val="Body"/>
        <w:rPr>
          <w:rFonts w:eastAsia="Microsoft YaHei"/>
        </w:rPr>
      </w:pPr>
      <w:r>
        <w:rPr>
          <w:rFonts w:eastAsia="Microsoft YaHei"/>
        </w:rPr>
        <w:lastRenderedPageBreak/>
        <w:t xml:space="preserve">And run </w:t>
      </w:r>
      <w:r>
        <w:rPr>
          <w:rStyle w:val="Literal"/>
        </w:rPr>
        <w:t>cargo test</w:t>
      </w:r>
      <w:r>
        <w:rPr>
          <w:rFonts w:eastAsia="Microsoft YaHei"/>
        </w:rPr>
        <w:t xml:space="preserve"> again. In the output, we’ll now see </w:t>
      </w:r>
      <w:r>
        <w:rPr>
          <w:rStyle w:val="Literal"/>
        </w:rPr>
        <w:t>exploration</w:t>
      </w:r>
      <w:r>
        <w:rPr>
          <w:rFonts w:eastAsia="Microsoft YaHei"/>
        </w:rPr>
        <w:t xml:space="preserve"> instead of </w:t>
      </w:r>
      <w:proofErr w:type="spellStart"/>
      <w:r>
        <w:rPr>
          <w:rStyle w:val="Literal"/>
        </w:rPr>
        <w:t>it_works</w:t>
      </w:r>
      <w:proofErr w:type="spellEnd"/>
      <w:r>
        <w:rPr>
          <w:rFonts w:eastAsia="Microsoft YaHei"/>
        </w:rPr>
        <w:t>:</w:t>
      </w:r>
    </w:p>
    <w:p w14:paraId="111D3004" w14:textId="77777777" w:rsidR="00F2322D" w:rsidRDefault="0074630F">
      <w:pPr>
        <w:pStyle w:val="CodeA"/>
      </w:pPr>
      <w:r>
        <w:t>running 1 test</w:t>
      </w:r>
    </w:p>
    <w:p w14:paraId="27C7BA9C" w14:textId="77777777" w:rsidR="00F2322D" w:rsidRDefault="0074630F">
      <w:pPr>
        <w:pStyle w:val="CodeB"/>
      </w:pPr>
      <w:r>
        <w:t>test tests::exploration ... ok</w:t>
      </w:r>
    </w:p>
    <w:p w14:paraId="344EAC25" w14:textId="77777777" w:rsidR="00F2322D" w:rsidRDefault="00F2322D">
      <w:pPr>
        <w:pStyle w:val="CodeB"/>
      </w:pPr>
    </w:p>
    <w:p w14:paraId="492EC721" w14:textId="77777777" w:rsidR="00F2322D" w:rsidRDefault="0074630F">
      <w:pPr>
        <w:pStyle w:val="CodeC"/>
      </w:pPr>
      <w:r>
        <w:t>test result: ok. 1 passed; 0 failed; 0 ignored; 0 measured</w:t>
      </w:r>
    </w:p>
    <w:p w14:paraId="229A25F7" w14:textId="77777777" w:rsidR="00F2322D" w:rsidRDefault="0074630F">
      <w:pPr>
        <w:pStyle w:val="Body"/>
        <w:rPr>
          <w:rFonts w:eastAsia="Microsoft YaHei"/>
        </w:rPr>
      </w:pPr>
      <w:r>
        <w:rPr>
          <w:rFonts w:eastAsia="Microsoft YaHei"/>
        </w:rPr>
        <w:t xml:space="preserve">Let’s add another test, but this time we’ll make a test that fails! Tests fail when something in the test function panics. </w:t>
      </w:r>
      <w:ins w:id="46" w:author="Carol Nichols" w:date="2017-08-05T20:03:00Z">
        <w:r w:rsidR="00DB5C41" w:rsidRPr="00DB5C41">
          <w:rPr>
            <w:rFonts w:eastAsia="Microsoft YaHei"/>
          </w:rPr>
          <w:t>Each test is run in a new thread,</w:t>
        </w:r>
      </w:ins>
      <w:ins w:id="47" w:author="Carol Nichols" w:date="2017-08-05T20:04:00Z">
        <w:r w:rsidR="00DB5C41">
          <w:rPr>
            <w:rFonts w:eastAsia="Microsoft YaHei"/>
          </w:rPr>
          <w:t xml:space="preserve"> </w:t>
        </w:r>
        <w:r w:rsidR="00DB5C41" w:rsidRPr="00DB5C41">
          <w:rPr>
            <w:rFonts w:eastAsia="Microsoft YaHei"/>
          </w:rPr>
          <w:t>and when the main thread sees that a test thread has died, the test is marked</w:t>
        </w:r>
        <w:r w:rsidR="00DB5C41">
          <w:rPr>
            <w:rFonts w:eastAsia="Microsoft YaHei"/>
          </w:rPr>
          <w:t xml:space="preserve"> </w:t>
        </w:r>
        <w:r w:rsidR="00DB5C41" w:rsidRPr="00DB5C41">
          <w:rPr>
            <w:rFonts w:eastAsia="Microsoft YaHei"/>
          </w:rPr>
          <w:t>as failed</w:t>
        </w:r>
        <w:r w:rsidR="00DB5C41">
          <w:rPr>
            <w:rFonts w:eastAsia="Microsoft YaHei"/>
          </w:rPr>
          <w:t xml:space="preserve">. </w:t>
        </w:r>
      </w:ins>
      <w:r>
        <w:rPr>
          <w:rFonts w:eastAsia="Microsoft YaHei"/>
        </w:rPr>
        <w:t xml:space="preserve">We talked about the simplest way to cause a panic in Chapter 9: call the </w:t>
      </w:r>
      <w:r>
        <w:rPr>
          <w:rStyle w:val="Literal"/>
        </w:rPr>
        <w:t>panic!</w:t>
      </w:r>
      <w:r>
        <w:rPr>
          <w:rFonts w:eastAsia="Microsoft YaHei"/>
        </w:rPr>
        <w:t xml:space="preserve"> macro! Type in the new test so that your </w:t>
      </w:r>
      <w:r>
        <w:rPr>
          <w:rStyle w:val="Literal"/>
        </w:rPr>
        <w:t>src/lib.rs</w:t>
      </w:r>
      <w:r>
        <w:rPr>
          <w:rFonts w:eastAsia="Microsoft YaHei"/>
        </w:rPr>
        <w:t xml:space="preserve"> now looks like Listing 11-3:</w:t>
      </w:r>
    </w:p>
    <w:p w14:paraId="0EAF3A91" w14:textId="77777777" w:rsidR="00F2322D" w:rsidRDefault="0074630F">
      <w:pPr>
        <w:pStyle w:val="ProductionDirective"/>
        <w:rPr>
          <w:rFonts w:eastAsia="Microsoft YaHei"/>
        </w:rPr>
      </w:pPr>
      <w:r>
        <w:rPr>
          <w:rFonts w:eastAsia="Microsoft YaHei"/>
        </w:rPr>
        <w:t>Filename: src/lib.rs</w:t>
      </w:r>
    </w:p>
    <w:p w14:paraId="73668B3D" w14:textId="77777777" w:rsidR="00F2322D" w:rsidRDefault="0074630F">
      <w:pPr>
        <w:pStyle w:val="CodeA"/>
      </w:pPr>
      <w:r>
        <w:t>#[</w:t>
      </w:r>
      <w:proofErr w:type="spellStart"/>
      <w:r>
        <w:t>cfg</w:t>
      </w:r>
      <w:proofErr w:type="spellEnd"/>
      <w:r>
        <w:t>(test)]</w:t>
      </w:r>
    </w:p>
    <w:p w14:paraId="3FF896B3" w14:textId="77777777" w:rsidR="00F2322D" w:rsidRDefault="0074630F">
      <w:pPr>
        <w:pStyle w:val="CodeB"/>
      </w:pPr>
      <w:r>
        <w:t>mod tests {</w:t>
      </w:r>
    </w:p>
    <w:p w14:paraId="3EBA2E77" w14:textId="77777777" w:rsidR="00F2322D" w:rsidRDefault="0074630F">
      <w:pPr>
        <w:pStyle w:val="CodeB"/>
      </w:pPr>
      <w:r>
        <w:t xml:space="preserve">    #[test]</w:t>
      </w:r>
    </w:p>
    <w:p w14:paraId="0795521E" w14:textId="77777777" w:rsidR="00F2322D" w:rsidRDefault="0074630F">
      <w:pPr>
        <w:pStyle w:val="CodeB"/>
      </w:pPr>
      <w:r>
        <w:t xml:space="preserve">    </w:t>
      </w:r>
      <w:proofErr w:type="spellStart"/>
      <w:r>
        <w:t>fn</w:t>
      </w:r>
      <w:proofErr w:type="spellEnd"/>
      <w:r>
        <w:t xml:space="preserve"> exploration() {</w:t>
      </w:r>
    </w:p>
    <w:p w14:paraId="067BF5EF" w14:textId="77777777" w:rsidR="00F2322D" w:rsidRDefault="0074630F">
      <w:pPr>
        <w:pStyle w:val="CodeB"/>
      </w:pPr>
      <w:r>
        <w:t xml:space="preserve">    }</w:t>
      </w:r>
    </w:p>
    <w:p w14:paraId="5C968BAB" w14:textId="77777777" w:rsidR="00F2322D" w:rsidRDefault="00F2322D">
      <w:pPr>
        <w:pStyle w:val="CodeB"/>
      </w:pPr>
    </w:p>
    <w:p w14:paraId="167901A8" w14:textId="77777777" w:rsidR="00F2322D" w:rsidRDefault="0074630F">
      <w:pPr>
        <w:pStyle w:val="CodeB"/>
      </w:pPr>
      <w:r>
        <w:t xml:space="preserve">    #[test]</w:t>
      </w:r>
    </w:p>
    <w:p w14:paraId="3B41380A" w14:textId="77777777" w:rsidR="00F2322D" w:rsidRDefault="0074630F">
      <w:pPr>
        <w:pStyle w:val="CodeB"/>
      </w:pPr>
      <w:r>
        <w:t xml:space="preserve">    </w:t>
      </w:r>
      <w:proofErr w:type="spellStart"/>
      <w:r>
        <w:t>fn</w:t>
      </w:r>
      <w:proofErr w:type="spellEnd"/>
      <w:r>
        <w:t xml:space="preserve"> another() {</w:t>
      </w:r>
    </w:p>
    <w:p w14:paraId="500F9F57" w14:textId="77777777" w:rsidR="00F2322D" w:rsidRDefault="0074630F">
      <w:pPr>
        <w:pStyle w:val="CodeB"/>
      </w:pPr>
      <w:r>
        <w:t xml:space="preserve">        panic!("Make this test fail");</w:t>
      </w:r>
    </w:p>
    <w:p w14:paraId="02609FEE" w14:textId="77777777" w:rsidR="00F2322D" w:rsidRDefault="0074630F">
      <w:pPr>
        <w:pStyle w:val="CodeB"/>
      </w:pPr>
      <w:r>
        <w:t xml:space="preserve">    }</w:t>
      </w:r>
    </w:p>
    <w:p w14:paraId="4FE42056" w14:textId="77777777" w:rsidR="00F2322D" w:rsidRDefault="0074630F">
      <w:pPr>
        <w:pStyle w:val="CodeC"/>
      </w:pPr>
      <w:r>
        <w:t>}</w:t>
      </w:r>
    </w:p>
    <w:p w14:paraId="7DB969E5" w14:textId="77777777" w:rsidR="00F2322D" w:rsidRDefault="0074630F">
      <w:pPr>
        <w:pStyle w:val="Listing"/>
        <w:rPr>
          <w:rFonts w:eastAsia="Microsoft YaHei"/>
        </w:rPr>
      </w:pPr>
      <w:r>
        <w:rPr>
          <w:rFonts w:eastAsia="Microsoft YaHei"/>
        </w:rPr>
        <w:t xml:space="preserve">Listing 11-3: Adding a second test; one that will fail since we call the </w:t>
      </w:r>
      <w:r>
        <w:rPr>
          <w:rStyle w:val="Literal"/>
        </w:rPr>
        <w:t>panic!</w:t>
      </w:r>
      <w:r>
        <w:rPr>
          <w:rFonts w:eastAsia="Microsoft YaHei"/>
        </w:rPr>
        <w:t xml:space="preserve"> macro</w:t>
      </w:r>
    </w:p>
    <w:p w14:paraId="4D206130" w14:textId="77777777" w:rsidR="00F2322D" w:rsidRDefault="0074630F">
      <w:pPr>
        <w:pStyle w:val="Body"/>
        <w:rPr>
          <w:rFonts w:eastAsia="Microsoft YaHei"/>
        </w:rPr>
      </w:pPr>
      <w:r>
        <w:rPr>
          <w:rFonts w:eastAsia="Microsoft YaHei"/>
        </w:rPr>
        <w:t xml:space="preserve">And run the tests again with </w:t>
      </w:r>
      <w:r>
        <w:rPr>
          <w:rStyle w:val="Literal"/>
        </w:rPr>
        <w:t>cargo test</w:t>
      </w:r>
      <w:r>
        <w:rPr>
          <w:rFonts w:eastAsia="Microsoft YaHei"/>
        </w:rPr>
        <w:t xml:space="preserve">. The output should look like Listing 11-4, which shows that our </w:t>
      </w:r>
      <w:r>
        <w:rPr>
          <w:rStyle w:val="Literal"/>
        </w:rPr>
        <w:t>exploration</w:t>
      </w:r>
      <w:r>
        <w:rPr>
          <w:rFonts w:eastAsia="Microsoft YaHei"/>
        </w:rPr>
        <w:t xml:space="preserve"> test passed and </w:t>
      </w:r>
      <w:r>
        <w:rPr>
          <w:rStyle w:val="Literal"/>
        </w:rPr>
        <w:t>another</w:t>
      </w:r>
      <w:r>
        <w:rPr>
          <w:rFonts w:eastAsia="Microsoft YaHei"/>
        </w:rPr>
        <w:t xml:space="preserve"> failed:</w:t>
      </w:r>
    </w:p>
    <w:p w14:paraId="6E3D56F6" w14:textId="77777777" w:rsidR="00F2322D" w:rsidRDefault="0074630F">
      <w:pPr>
        <w:pStyle w:val="CodeA"/>
      </w:pPr>
      <w:r>
        <w:t>running 2 tests</w:t>
      </w:r>
    </w:p>
    <w:p w14:paraId="423E041E" w14:textId="77777777" w:rsidR="00F2322D" w:rsidRDefault="0074630F">
      <w:pPr>
        <w:pStyle w:val="CodeB"/>
      </w:pPr>
      <w:r>
        <w:t>test tests::exploration ... ok</w:t>
      </w:r>
    </w:p>
    <w:p w14:paraId="6030CA57" w14:textId="77777777" w:rsidR="00F2322D" w:rsidRDefault="0074630F">
      <w:pPr>
        <w:pStyle w:val="CodeB"/>
      </w:pPr>
      <w:r>
        <w:t>test tests::another ... FAILED</w:t>
      </w:r>
    </w:p>
    <w:p w14:paraId="4ACF4478" w14:textId="77777777" w:rsidR="00F2322D" w:rsidRDefault="00F2322D">
      <w:pPr>
        <w:pStyle w:val="CodeB"/>
      </w:pPr>
    </w:p>
    <w:p w14:paraId="0C8299C5" w14:textId="77777777" w:rsidR="00F2322D" w:rsidRDefault="0074630F">
      <w:pPr>
        <w:pStyle w:val="CodeB"/>
      </w:pPr>
      <w:r>
        <w:t>failures:</w:t>
      </w:r>
    </w:p>
    <w:p w14:paraId="0951DCCF" w14:textId="77777777" w:rsidR="00F2322D" w:rsidRDefault="00F2322D">
      <w:pPr>
        <w:pStyle w:val="CodeB"/>
      </w:pPr>
    </w:p>
    <w:p w14:paraId="24909431" w14:textId="77777777" w:rsidR="00F2322D" w:rsidRDefault="0074630F">
      <w:pPr>
        <w:pStyle w:val="CodeB"/>
      </w:pPr>
      <w:r>
        <w:t xml:space="preserve">---- tests::another </w:t>
      </w:r>
      <w:proofErr w:type="spellStart"/>
      <w:r>
        <w:t>stdout</w:t>
      </w:r>
      <w:proofErr w:type="spellEnd"/>
      <w:r>
        <w:t xml:space="preserve"> ----</w:t>
      </w:r>
    </w:p>
    <w:p w14:paraId="5991EEF8" w14:textId="77777777" w:rsidR="00F2322D" w:rsidRDefault="0074630F">
      <w:pPr>
        <w:pStyle w:val="CodeB"/>
      </w:pPr>
      <w:r>
        <w:t xml:space="preserve">    thread 'tests::another' panicked at 'Make this test fail', src/lib.rs:9</w:t>
      </w:r>
    </w:p>
    <w:p w14:paraId="4E8991C2" w14:textId="77777777" w:rsidR="00F2322D" w:rsidRDefault="0074630F">
      <w:pPr>
        <w:pStyle w:val="CodeB"/>
      </w:pPr>
      <w:r>
        <w:t xml:space="preserve">note: Run with `RUST_BACKTRACE=1` for a </w:t>
      </w:r>
      <w:proofErr w:type="spellStart"/>
      <w:r>
        <w:t>backtrace</w:t>
      </w:r>
      <w:proofErr w:type="spellEnd"/>
      <w:r>
        <w:t>.</w:t>
      </w:r>
    </w:p>
    <w:p w14:paraId="0EA9AE60" w14:textId="77777777" w:rsidR="00F2322D" w:rsidRDefault="00F2322D">
      <w:pPr>
        <w:pStyle w:val="CodeB"/>
      </w:pPr>
    </w:p>
    <w:p w14:paraId="1E9345C2" w14:textId="77777777" w:rsidR="00F2322D" w:rsidRDefault="0074630F">
      <w:pPr>
        <w:pStyle w:val="CodeB"/>
      </w:pPr>
      <w:r>
        <w:t>failures:</w:t>
      </w:r>
    </w:p>
    <w:p w14:paraId="12E7F5C0" w14:textId="77777777" w:rsidR="00F2322D" w:rsidRDefault="0074630F">
      <w:pPr>
        <w:pStyle w:val="CodeB"/>
      </w:pPr>
      <w:r>
        <w:t xml:space="preserve">    tests::another</w:t>
      </w:r>
    </w:p>
    <w:p w14:paraId="67CB8B28" w14:textId="77777777" w:rsidR="00F2322D" w:rsidRDefault="00F2322D">
      <w:pPr>
        <w:pStyle w:val="CodeB"/>
      </w:pPr>
    </w:p>
    <w:p w14:paraId="06A67785" w14:textId="77777777" w:rsidR="00F2322D" w:rsidRDefault="0074630F">
      <w:pPr>
        <w:pStyle w:val="CodeB"/>
      </w:pPr>
      <w:r>
        <w:t>test result: FAILED. 1 passed; 1 failed; 0 ignored; 0 measured</w:t>
      </w:r>
    </w:p>
    <w:p w14:paraId="3B43D1B4" w14:textId="77777777" w:rsidR="00F2322D" w:rsidRDefault="00F2322D">
      <w:pPr>
        <w:pStyle w:val="CodeB"/>
      </w:pPr>
    </w:p>
    <w:p w14:paraId="33D0BC8F" w14:textId="77777777" w:rsidR="00F2322D" w:rsidRDefault="0074630F">
      <w:pPr>
        <w:pStyle w:val="CodeC"/>
      </w:pPr>
      <w:r>
        <w:t>error: test failed</w:t>
      </w:r>
    </w:p>
    <w:p w14:paraId="69DE8F71" w14:textId="77777777" w:rsidR="00F2322D" w:rsidRDefault="0074630F">
      <w:pPr>
        <w:pStyle w:val="Listing"/>
        <w:rPr>
          <w:rFonts w:eastAsia="Microsoft YaHei"/>
        </w:rPr>
      </w:pPr>
      <w:r>
        <w:rPr>
          <w:rFonts w:eastAsia="Microsoft YaHei"/>
        </w:rPr>
        <w:t>Listing 11-4: Test results when one test passes and one test fails</w:t>
      </w:r>
    </w:p>
    <w:p w14:paraId="1A31C58F" w14:textId="77777777" w:rsidR="00F2322D" w:rsidRDefault="0074630F">
      <w:pPr>
        <w:pStyle w:val="Body"/>
        <w:rPr>
          <w:rFonts w:eastAsia="Microsoft YaHei"/>
        </w:rPr>
      </w:pPr>
      <w:r>
        <w:rPr>
          <w:rFonts w:eastAsia="Microsoft YaHei"/>
        </w:rPr>
        <w:t xml:space="preserve">Instead of </w:t>
      </w:r>
      <w:r>
        <w:rPr>
          <w:rStyle w:val="Literal"/>
        </w:rPr>
        <w:t>ok</w:t>
      </w:r>
      <w:r>
        <w:rPr>
          <w:rFonts w:eastAsia="Microsoft YaHei"/>
        </w:rPr>
        <w:t xml:space="preserve">, the line </w:t>
      </w:r>
      <w:r>
        <w:rPr>
          <w:rStyle w:val="Literal"/>
        </w:rPr>
        <w:t>test tests::another</w:t>
      </w:r>
      <w:r>
        <w:rPr>
          <w:rFonts w:eastAsia="Microsoft YaHei"/>
        </w:rPr>
        <w:t xml:space="preserve"> says </w:t>
      </w:r>
      <w:r>
        <w:rPr>
          <w:rStyle w:val="Literal"/>
        </w:rPr>
        <w:t>FAILED</w:t>
      </w:r>
      <w:r>
        <w:rPr>
          <w:rFonts w:eastAsia="Microsoft YaHei"/>
        </w:rPr>
        <w:t xml:space="preserve">. We have two new sections between the individual results and the summary: the first section displays the detailed reason for the test failures. In this case, </w:t>
      </w:r>
      <w:r>
        <w:rPr>
          <w:rStyle w:val="Literal"/>
        </w:rPr>
        <w:t>another</w:t>
      </w:r>
      <w:r>
        <w:rPr>
          <w:rFonts w:eastAsia="Microsoft YaHei"/>
        </w:rPr>
        <w:t xml:space="preserve"> failed because it </w:t>
      </w:r>
      <w:r>
        <w:rPr>
          <w:rStyle w:val="Literal"/>
        </w:rPr>
        <w:t>panicked at 'Make this test fail'</w:t>
      </w:r>
      <w:r>
        <w:rPr>
          <w:rFonts w:eastAsia="Microsoft YaHei"/>
        </w:rPr>
        <w:t xml:space="preserve">, which happened on </w:t>
      </w:r>
      <w:r>
        <w:rPr>
          <w:rStyle w:val="EmphasisItalic"/>
          <w:rFonts w:eastAsia="Microsoft YaHei"/>
        </w:rPr>
        <w:t>src/lib.rs</w:t>
      </w:r>
      <w:r>
        <w:rPr>
          <w:rFonts w:eastAsia="Microsoft YaHei"/>
        </w:rPr>
        <w:t xml:space="preserve"> line 9. The next section lists just the names of all the failing tests, which is useful when there are lots of tests and lots of detailed failing test output. We can use the name of a failing test to run just that test in order to more easily debug it; we’ll talk more about ways to run tests in the next section.</w:t>
      </w:r>
    </w:p>
    <w:p w14:paraId="0274BAD2" w14:textId="77777777" w:rsidR="00F2322D" w:rsidRDefault="0074630F">
      <w:pPr>
        <w:pStyle w:val="Body"/>
        <w:rPr>
          <w:rFonts w:eastAsia="Microsoft YaHei"/>
        </w:rPr>
      </w:pPr>
      <w:r>
        <w:rPr>
          <w:rFonts w:eastAsia="Microsoft YaHei"/>
        </w:rPr>
        <w:t xml:space="preserve">Finally, we have the summary line: overall, our test result is </w:t>
      </w:r>
      <w:r>
        <w:rPr>
          <w:rStyle w:val="Literal"/>
        </w:rPr>
        <w:t>FAILED</w:t>
      </w:r>
      <w:r>
        <w:rPr>
          <w:rFonts w:eastAsia="Microsoft YaHei"/>
        </w:rPr>
        <w:t>. We had 1 test pass and 1 test fail.</w:t>
      </w:r>
    </w:p>
    <w:p w14:paraId="532FC2C9" w14:textId="77777777" w:rsidR="00F2322D" w:rsidRDefault="0074630F">
      <w:pPr>
        <w:pStyle w:val="Body"/>
        <w:rPr>
          <w:rFonts w:eastAsia="Microsoft YaHei"/>
        </w:rPr>
      </w:pPr>
      <w:r>
        <w:rPr>
          <w:rFonts w:eastAsia="Microsoft YaHei"/>
        </w:rPr>
        <w:t xml:space="preserve">Now that we’ve seen what the test results look like in different scenarios, let’s look at some macros other than </w:t>
      </w:r>
      <w:r>
        <w:rPr>
          <w:rStyle w:val="Literal"/>
        </w:rPr>
        <w:t>panic!</w:t>
      </w:r>
      <w:r>
        <w:rPr>
          <w:rFonts w:eastAsia="Microsoft YaHei"/>
        </w:rPr>
        <w:t xml:space="preserve"> that are useful in tests.</w:t>
      </w:r>
    </w:p>
    <w:p w14:paraId="6A507136" w14:textId="77777777" w:rsidR="00F2322D" w:rsidRDefault="0074630F">
      <w:pPr>
        <w:pStyle w:val="HeadB"/>
        <w:rPr>
          <w:rFonts w:eastAsia="Microsoft YaHei"/>
          <w:sz w:val="27"/>
          <w:szCs w:val="27"/>
        </w:rPr>
      </w:pPr>
      <w:bookmarkStart w:id="48" w:name="checking-results-with-the-`assert!`-macr"/>
      <w:bookmarkStart w:id="49" w:name="_Toc485369471"/>
      <w:bookmarkEnd w:id="48"/>
      <w:r>
        <w:rPr>
          <w:rFonts w:eastAsia="Microsoft YaHei"/>
        </w:rPr>
        <w:t xml:space="preserve">Checking Results with the </w:t>
      </w:r>
      <w:r>
        <w:rPr>
          <w:rStyle w:val="Literal"/>
        </w:rPr>
        <w:t>assert!</w:t>
      </w:r>
      <w:bookmarkEnd w:id="49"/>
      <w:r>
        <w:rPr>
          <w:rFonts w:eastAsia="Microsoft YaHei"/>
        </w:rPr>
        <w:t xml:space="preserve"> Macro</w:t>
      </w:r>
    </w:p>
    <w:p w14:paraId="2B140D72" w14:textId="77777777" w:rsidR="00F2322D" w:rsidRDefault="0074630F">
      <w:pPr>
        <w:pStyle w:val="BodyFirst"/>
        <w:rPr>
          <w:rFonts w:ascii="Microsoft YaHei" w:eastAsia="Microsoft YaHei" w:hAnsi="Microsoft YaHei" w:cs="Segoe UI"/>
          <w:sz w:val="22"/>
          <w:szCs w:val="22"/>
        </w:rPr>
      </w:pPr>
      <w:r>
        <w:rPr>
          <w:rFonts w:eastAsia="Microsoft YaHei"/>
        </w:rPr>
        <w:t xml:space="preserve">The </w:t>
      </w:r>
      <w:r>
        <w:rPr>
          <w:rStyle w:val="Literal"/>
        </w:rPr>
        <w:t>assert!</w:t>
      </w:r>
      <w:r>
        <w:rPr>
          <w:rFonts w:eastAsia="Microsoft YaHei"/>
        </w:rPr>
        <w:t xml:space="preserve"> macro, provided by the standard library, is useful when you want to ensure that some condition in a test evaluates to </w:t>
      </w:r>
      <w:r>
        <w:rPr>
          <w:rStyle w:val="Literal"/>
        </w:rPr>
        <w:t>true</w:t>
      </w:r>
      <w:r>
        <w:rPr>
          <w:rFonts w:eastAsia="Microsoft YaHei"/>
        </w:rPr>
        <w:t xml:space="preserve">. We give the </w:t>
      </w:r>
      <w:r>
        <w:rPr>
          <w:rStyle w:val="Literal"/>
        </w:rPr>
        <w:t>assert!</w:t>
      </w:r>
      <w:r>
        <w:rPr>
          <w:rFonts w:eastAsia="Microsoft YaHei"/>
        </w:rPr>
        <w:t xml:space="preserve"> macro an argument that evaluates to a </w:t>
      </w:r>
      <w:proofErr w:type="spellStart"/>
      <w:r>
        <w:rPr>
          <w:rFonts w:eastAsia="Microsoft YaHei"/>
        </w:rPr>
        <w:t>boolean</w:t>
      </w:r>
      <w:proofErr w:type="spellEnd"/>
      <w:r>
        <w:rPr>
          <w:rFonts w:eastAsia="Microsoft YaHei"/>
        </w:rPr>
        <w:t xml:space="preserve">. If the value is </w:t>
      </w:r>
      <w:r>
        <w:rPr>
          <w:rStyle w:val="Literal"/>
        </w:rPr>
        <w:t>true</w:t>
      </w:r>
      <w:r>
        <w:rPr>
          <w:rFonts w:eastAsia="Microsoft YaHei"/>
        </w:rPr>
        <w:t xml:space="preserve">, </w:t>
      </w:r>
      <w:r>
        <w:rPr>
          <w:rStyle w:val="Literal"/>
        </w:rPr>
        <w:t>assert!</w:t>
      </w:r>
      <w:r>
        <w:rPr>
          <w:rFonts w:eastAsia="Microsoft YaHei"/>
        </w:rPr>
        <w:t xml:space="preserve"> does nothing and the test passes. If the value is </w:t>
      </w:r>
      <w:r>
        <w:rPr>
          <w:rStyle w:val="Literal"/>
        </w:rPr>
        <w:t>false</w:t>
      </w:r>
      <w:r>
        <w:rPr>
          <w:rFonts w:eastAsia="Microsoft YaHei"/>
        </w:rPr>
        <w:t xml:space="preserve">, </w:t>
      </w:r>
      <w:r>
        <w:rPr>
          <w:rStyle w:val="Literal"/>
        </w:rPr>
        <w:t>assert!</w:t>
      </w:r>
      <w:r>
        <w:rPr>
          <w:rFonts w:eastAsia="Microsoft YaHei"/>
        </w:rPr>
        <w:t xml:space="preserve"> calls the </w:t>
      </w:r>
      <w:r>
        <w:rPr>
          <w:rStyle w:val="Literal"/>
        </w:rPr>
        <w:t>panic!</w:t>
      </w:r>
      <w:r>
        <w:rPr>
          <w:rFonts w:eastAsia="Microsoft YaHei"/>
        </w:rPr>
        <w:t xml:space="preserve"> macro, which causes the test to fail. This is one macro that helps us check that our code is functioning in the way we intend.</w:t>
      </w:r>
      <w:r>
        <w:rPr>
          <w:rFonts w:ascii="Microsoft YaHei" w:eastAsia="Microsoft YaHei" w:hAnsi="Microsoft YaHei" w:cs="Segoe UI"/>
          <w:sz w:val="22"/>
          <w:szCs w:val="22"/>
        </w:rPr>
        <w:t xml:space="preserve"> </w:t>
      </w:r>
    </w:p>
    <w:p w14:paraId="3B548650" w14:textId="77777777" w:rsidR="00F2322D" w:rsidRDefault="0074630F">
      <w:pPr>
        <w:pStyle w:val="Body"/>
        <w:rPr>
          <w:rFonts w:eastAsia="Microsoft YaHei"/>
        </w:rPr>
      </w:pPr>
      <w:r>
        <w:rPr>
          <w:rFonts w:eastAsia="Microsoft YaHei"/>
        </w:rPr>
        <w:t xml:space="preserve">Remember all the way back in Chapter 5, Listing 5-9, where we had a </w:t>
      </w:r>
      <w:r>
        <w:rPr>
          <w:rStyle w:val="Literal"/>
        </w:rPr>
        <w:t>Rectangle</w:t>
      </w:r>
      <w:r>
        <w:rPr>
          <w:rFonts w:eastAsia="Microsoft YaHei"/>
        </w:rPr>
        <w:t xml:space="preserve"> </w:t>
      </w:r>
      <w:proofErr w:type="spellStart"/>
      <w:r>
        <w:rPr>
          <w:rFonts w:eastAsia="Microsoft YaHei"/>
        </w:rPr>
        <w:t>struct</w:t>
      </w:r>
      <w:proofErr w:type="spellEnd"/>
      <w:r>
        <w:rPr>
          <w:rFonts w:eastAsia="Microsoft YaHei"/>
        </w:rPr>
        <w:t xml:space="preserve"> and a </w:t>
      </w:r>
      <w:proofErr w:type="spellStart"/>
      <w:r>
        <w:rPr>
          <w:rStyle w:val="Literal"/>
        </w:rPr>
        <w:t>can_hold</w:t>
      </w:r>
      <w:proofErr w:type="spellEnd"/>
      <w:r>
        <w:rPr>
          <w:rFonts w:eastAsia="Microsoft YaHei"/>
        </w:rPr>
        <w:t xml:space="preserve"> method, repeated here in Listing 11-5. Let’s put this code in </w:t>
      </w:r>
      <w:r>
        <w:rPr>
          <w:rStyle w:val="EmphasisItalic"/>
          <w:rFonts w:eastAsia="Microsoft YaHei"/>
        </w:rPr>
        <w:t>src/lib.rs</w:t>
      </w:r>
      <w:r>
        <w:rPr>
          <w:rFonts w:eastAsia="Microsoft YaHei"/>
        </w:rPr>
        <w:t xml:space="preserve"> instead of </w:t>
      </w:r>
      <w:r>
        <w:rPr>
          <w:rStyle w:val="EmphasisItalic"/>
          <w:rFonts w:eastAsia="Microsoft YaHei"/>
        </w:rPr>
        <w:t>src/main.rs</w:t>
      </w:r>
      <w:r>
        <w:rPr>
          <w:rFonts w:eastAsia="Microsoft YaHei"/>
        </w:rPr>
        <w:t xml:space="preserve"> and write some tests for it using the </w:t>
      </w:r>
      <w:r>
        <w:rPr>
          <w:rStyle w:val="Literal"/>
        </w:rPr>
        <w:t>assert!</w:t>
      </w:r>
      <w:r>
        <w:rPr>
          <w:rFonts w:eastAsia="Microsoft YaHei"/>
        </w:rPr>
        <w:t xml:space="preserve"> macro.</w:t>
      </w:r>
    </w:p>
    <w:p w14:paraId="34B171DF" w14:textId="77777777" w:rsidR="00F2322D" w:rsidRDefault="0074630F">
      <w:pPr>
        <w:pStyle w:val="ProductionDirective"/>
        <w:rPr>
          <w:rFonts w:eastAsia="Microsoft YaHei"/>
        </w:rPr>
      </w:pPr>
      <w:r>
        <w:rPr>
          <w:rFonts w:eastAsia="Microsoft YaHei"/>
        </w:rPr>
        <w:t>Filename: src/lib.rs</w:t>
      </w:r>
    </w:p>
    <w:p w14:paraId="166A4471" w14:textId="77777777" w:rsidR="00F2322D" w:rsidRDefault="0074630F">
      <w:pPr>
        <w:pStyle w:val="CodeA"/>
      </w:pPr>
      <w:r>
        <w:t>#[derive(Debug)]</w:t>
      </w:r>
    </w:p>
    <w:p w14:paraId="05D06105" w14:textId="77777777" w:rsidR="00F2322D" w:rsidRDefault="0074630F">
      <w:pPr>
        <w:pStyle w:val="CodeB"/>
      </w:pPr>
      <w:r>
        <w:t xml:space="preserve">pub </w:t>
      </w:r>
      <w:proofErr w:type="spellStart"/>
      <w:r>
        <w:t>struct</w:t>
      </w:r>
      <w:proofErr w:type="spellEnd"/>
      <w:r>
        <w:t xml:space="preserve"> Rectangle {</w:t>
      </w:r>
    </w:p>
    <w:p w14:paraId="2626B89C" w14:textId="77777777" w:rsidR="00F2322D" w:rsidRDefault="0074630F">
      <w:pPr>
        <w:pStyle w:val="CodeB"/>
      </w:pPr>
      <w:r>
        <w:lastRenderedPageBreak/>
        <w:t xml:space="preserve">    length: u32,</w:t>
      </w:r>
    </w:p>
    <w:p w14:paraId="36851090" w14:textId="77777777" w:rsidR="00F2322D" w:rsidRDefault="0074630F">
      <w:pPr>
        <w:pStyle w:val="CodeB"/>
      </w:pPr>
      <w:r>
        <w:t xml:space="preserve">    width: u32,</w:t>
      </w:r>
    </w:p>
    <w:p w14:paraId="29D940A0" w14:textId="77777777" w:rsidR="00F2322D" w:rsidRDefault="0074630F">
      <w:pPr>
        <w:pStyle w:val="CodeB"/>
      </w:pPr>
      <w:r>
        <w:t>}</w:t>
      </w:r>
    </w:p>
    <w:p w14:paraId="0E910B93" w14:textId="77777777" w:rsidR="00F2322D" w:rsidRDefault="00F2322D">
      <w:pPr>
        <w:pStyle w:val="CodeB"/>
      </w:pPr>
    </w:p>
    <w:p w14:paraId="6D75CAE2" w14:textId="77777777" w:rsidR="00F2322D" w:rsidRDefault="0074630F">
      <w:pPr>
        <w:pStyle w:val="CodeB"/>
      </w:pPr>
      <w:proofErr w:type="spellStart"/>
      <w:r>
        <w:t>impl</w:t>
      </w:r>
      <w:proofErr w:type="spellEnd"/>
      <w:r>
        <w:t xml:space="preserve"> Rectangle {</w:t>
      </w:r>
    </w:p>
    <w:p w14:paraId="5AF5410D" w14:textId="77777777" w:rsidR="00F2322D" w:rsidRDefault="0074630F">
      <w:pPr>
        <w:pStyle w:val="CodeB"/>
      </w:pPr>
      <w:r>
        <w:t xml:space="preserve">    pub </w:t>
      </w:r>
      <w:proofErr w:type="spellStart"/>
      <w:r>
        <w:t>fn</w:t>
      </w:r>
      <w:proofErr w:type="spellEnd"/>
      <w:r>
        <w:t xml:space="preserve"> </w:t>
      </w:r>
      <w:proofErr w:type="spellStart"/>
      <w:r>
        <w:t>can_hold</w:t>
      </w:r>
      <w:proofErr w:type="spellEnd"/>
      <w:r>
        <w:t>(&amp;self, other: &amp;Rectangle) -&gt; bool {</w:t>
      </w:r>
    </w:p>
    <w:p w14:paraId="0DCD80CB" w14:textId="77777777" w:rsidR="00F2322D" w:rsidRDefault="0074630F">
      <w:pPr>
        <w:pStyle w:val="CodeB"/>
      </w:pPr>
      <w:r>
        <w:t xml:space="preserve">        </w:t>
      </w:r>
      <w:proofErr w:type="spellStart"/>
      <w:r>
        <w:t>self.length</w:t>
      </w:r>
      <w:proofErr w:type="spellEnd"/>
      <w:r>
        <w:t xml:space="preserve"> &gt; </w:t>
      </w:r>
      <w:proofErr w:type="spellStart"/>
      <w:r>
        <w:t>other.length</w:t>
      </w:r>
      <w:proofErr w:type="spellEnd"/>
      <w:r>
        <w:t xml:space="preserve"> &amp;&amp; </w:t>
      </w:r>
      <w:proofErr w:type="spellStart"/>
      <w:r>
        <w:t>self.width</w:t>
      </w:r>
      <w:proofErr w:type="spellEnd"/>
      <w:r>
        <w:t xml:space="preserve"> &gt; </w:t>
      </w:r>
      <w:proofErr w:type="spellStart"/>
      <w:r>
        <w:t>other.width</w:t>
      </w:r>
      <w:proofErr w:type="spellEnd"/>
    </w:p>
    <w:p w14:paraId="1FD2A2E5" w14:textId="77777777" w:rsidR="00F2322D" w:rsidRDefault="0074630F">
      <w:pPr>
        <w:pStyle w:val="CodeB"/>
      </w:pPr>
      <w:r>
        <w:t xml:space="preserve">    }</w:t>
      </w:r>
    </w:p>
    <w:p w14:paraId="6EBFF90A" w14:textId="77777777" w:rsidR="00F2322D" w:rsidRDefault="0074630F">
      <w:pPr>
        <w:pStyle w:val="CodeC"/>
      </w:pPr>
      <w:r>
        <w:t>}</w:t>
      </w:r>
    </w:p>
    <w:p w14:paraId="55C1EA45" w14:textId="77777777" w:rsidR="00F2322D" w:rsidRDefault="0074630F">
      <w:pPr>
        <w:pStyle w:val="Listing"/>
        <w:rPr>
          <w:rFonts w:eastAsia="Microsoft YaHei"/>
        </w:rPr>
      </w:pPr>
      <w:r>
        <w:rPr>
          <w:rFonts w:eastAsia="Microsoft YaHei"/>
        </w:rPr>
        <w:t xml:space="preserve">Listing 11-5: The </w:t>
      </w:r>
      <w:r>
        <w:rPr>
          <w:rStyle w:val="Literal"/>
        </w:rPr>
        <w:t>Rectangle</w:t>
      </w:r>
      <w:r>
        <w:rPr>
          <w:rFonts w:eastAsia="Microsoft YaHei"/>
        </w:rPr>
        <w:t xml:space="preserve"> </w:t>
      </w:r>
      <w:proofErr w:type="spellStart"/>
      <w:r>
        <w:rPr>
          <w:rFonts w:eastAsia="Microsoft YaHei"/>
        </w:rPr>
        <w:t>struct</w:t>
      </w:r>
      <w:proofErr w:type="spellEnd"/>
      <w:r>
        <w:rPr>
          <w:rFonts w:eastAsia="Microsoft YaHei"/>
        </w:rPr>
        <w:t xml:space="preserve"> and its </w:t>
      </w:r>
      <w:proofErr w:type="spellStart"/>
      <w:r>
        <w:rPr>
          <w:rStyle w:val="Literal"/>
        </w:rPr>
        <w:t>can_hold</w:t>
      </w:r>
      <w:proofErr w:type="spellEnd"/>
      <w:r>
        <w:rPr>
          <w:rFonts w:eastAsia="Microsoft YaHei"/>
        </w:rPr>
        <w:t xml:space="preserve"> method from Chapter 5</w:t>
      </w:r>
    </w:p>
    <w:p w14:paraId="0B4539CD" w14:textId="77777777" w:rsidR="00F2322D" w:rsidRDefault="0074630F">
      <w:pPr>
        <w:pStyle w:val="Body"/>
        <w:rPr>
          <w:rFonts w:eastAsia="Microsoft YaHei"/>
        </w:rPr>
      </w:pPr>
      <w:r>
        <w:rPr>
          <w:rFonts w:eastAsia="Microsoft YaHei"/>
        </w:rPr>
        <w:t xml:space="preserve">The </w:t>
      </w:r>
      <w:proofErr w:type="spellStart"/>
      <w:r>
        <w:rPr>
          <w:rStyle w:val="Literal"/>
        </w:rPr>
        <w:t>can_hold</w:t>
      </w:r>
      <w:proofErr w:type="spellEnd"/>
      <w:r>
        <w:rPr>
          <w:rFonts w:eastAsia="Microsoft YaHei"/>
        </w:rPr>
        <w:t xml:space="preserve"> method returns a </w:t>
      </w:r>
      <w:proofErr w:type="spellStart"/>
      <w:r>
        <w:rPr>
          <w:rFonts w:eastAsia="Microsoft YaHei"/>
        </w:rPr>
        <w:t>boolean</w:t>
      </w:r>
      <w:proofErr w:type="spellEnd"/>
      <w:r>
        <w:rPr>
          <w:rFonts w:eastAsia="Microsoft YaHei"/>
        </w:rPr>
        <w:t xml:space="preserve">, which means it’s a perfect use case for the </w:t>
      </w:r>
      <w:r>
        <w:rPr>
          <w:rStyle w:val="Literal"/>
        </w:rPr>
        <w:t>assert!</w:t>
      </w:r>
      <w:r>
        <w:rPr>
          <w:rFonts w:eastAsia="Microsoft YaHei"/>
        </w:rPr>
        <w:t xml:space="preserve"> macro. In Listing 11-6, let’s write a test that exercises the </w:t>
      </w:r>
      <w:proofErr w:type="spellStart"/>
      <w:r>
        <w:rPr>
          <w:rStyle w:val="Literal"/>
        </w:rPr>
        <w:t>can_hold</w:t>
      </w:r>
      <w:proofErr w:type="spellEnd"/>
      <w:r>
        <w:rPr>
          <w:rFonts w:eastAsia="Microsoft YaHei"/>
        </w:rPr>
        <w:t xml:space="preserve"> method by creating a </w:t>
      </w:r>
      <w:r>
        <w:rPr>
          <w:rStyle w:val="Literal"/>
        </w:rPr>
        <w:t>Rectangle</w:t>
      </w:r>
      <w:r>
        <w:rPr>
          <w:rFonts w:eastAsia="Microsoft YaHei"/>
        </w:rPr>
        <w:t xml:space="preserve"> instance that has a length of 8 and a width of 7, and asserting that it can hold another </w:t>
      </w:r>
      <w:r>
        <w:rPr>
          <w:rStyle w:val="Literal"/>
        </w:rPr>
        <w:t>Rectangle</w:t>
      </w:r>
      <w:r>
        <w:rPr>
          <w:rFonts w:eastAsia="Microsoft YaHei"/>
        </w:rPr>
        <w:t xml:space="preserve"> instance that has a length of 5 and a width of 1:</w:t>
      </w:r>
    </w:p>
    <w:p w14:paraId="79C7340D" w14:textId="77777777" w:rsidR="00F2322D" w:rsidRDefault="0074630F">
      <w:pPr>
        <w:pStyle w:val="ProductionDirective"/>
        <w:rPr>
          <w:rFonts w:eastAsia="Microsoft YaHei"/>
        </w:rPr>
      </w:pPr>
      <w:r>
        <w:rPr>
          <w:rFonts w:eastAsia="Microsoft YaHei"/>
        </w:rPr>
        <w:t>Filename: src/lib.rs</w:t>
      </w:r>
    </w:p>
    <w:p w14:paraId="6A24DAF8" w14:textId="77777777" w:rsidR="00F2322D" w:rsidRDefault="0074630F">
      <w:pPr>
        <w:pStyle w:val="CodeA"/>
      </w:pPr>
      <w:r>
        <w:t>#[</w:t>
      </w:r>
      <w:proofErr w:type="spellStart"/>
      <w:r>
        <w:t>cfg</w:t>
      </w:r>
      <w:proofErr w:type="spellEnd"/>
      <w:r>
        <w:t>(test)]</w:t>
      </w:r>
    </w:p>
    <w:p w14:paraId="22F14CDD" w14:textId="77777777" w:rsidR="00F2322D" w:rsidRDefault="0074630F">
      <w:pPr>
        <w:pStyle w:val="CodeB"/>
      </w:pPr>
      <w:r>
        <w:t>mod tests {</w:t>
      </w:r>
    </w:p>
    <w:p w14:paraId="1E1E7BED" w14:textId="77777777" w:rsidR="00F2322D" w:rsidRDefault="0074630F">
      <w:pPr>
        <w:pStyle w:val="CodeB"/>
      </w:pPr>
      <w:r>
        <w:t xml:space="preserve">    use super::*;</w:t>
      </w:r>
    </w:p>
    <w:p w14:paraId="1284EB12" w14:textId="77777777" w:rsidR="00F2322D" w:rsidRDefault="00F2322D">
      <w:pPr>
        <w:pStyle w:val="CodeB"/>
      </w:pPr>
    </w:p>
    <w:p w14:paraId="103ADF51" w14:textId="77777777" w:rsidR="00F2322D" w:rsidRDefault="0074630F">
      <w:pPr>
        <w:pStyle w:val="CodeB"/>
      </w:pPr>
      <w:r>
        <w:t xml:space="preserve">    #[test]</w:t>
      </w:r>
    </w:p>
    <w:p w14:paraId="3D95EEBB" w14:textId="77777777" w:rsidR="00F2322D" w:rsidRDefault="0074630F">
      <w:pPr>
        <w:pStyle w:val="CodeB"/>
      </w:pPr>
      <w:r>
        <w:t xml:space="preserve">    </w:t>
      </w:r>
      <w:proofErr w:type="spellStart"/>
      <w:r>
        <w:t>fn</w:t>
      </w:r>
      <w:proofErr w:type="spellEnd"/>
      <w:r>
        <w:t xml:space="preserve"> </w:t>
      </w:r>
      <w:proofErr w:type="spellStart"/>
      <w:r>
        <w:t>larger_can_hold_smaller</w:t>
      </w:r>
      <w:proofErr w:type="spellEnd"/>
      <w:r>
        <w:t>() {</w:t>
      </w:r>
    </w:p>
    <w:p w14:paraId="3BF460A3" w14:textId="77777777" w:rsidR="00F2322D" w:rsidRDefault="0074630F">
      <w:pPr>
        <w:pStyle w:val="CodeB"/>
      </w:pPr>
      <w:r>
        <w:t xml:space="preserve">        let larger = Rectangle { length: 8, width: 7 };</w:t>
      </w:r>
    </w:p>
    <w:p w14:paraId="292C2BDA" w14:textId="77777777" w:rsidR="00F2322D" w:rsidRDefault="0074630F">
      <w:pPr>
        <w:pStyle w:val="CodeB"/>
      </w:pPr>
      <w:r>
        <w:t xml:space="preserve">        let smaller = Rectangle { length: 5, width: 1 };</w:t>
      </w:r>
    </w:p>
    <w:p w14:paraId="1E9B0D7C" w14:textId="77777777" w:rsidR="00F2322D" w:rsidRDefault="00F2322D">
      <w:pPr>
        <w:pStyle w:val="CodeB"/>
      </w:pPr>
    </w:p>
    <w:p w14:paraId="3D6105DE" w14:textId="77777777" w:rsidR="00F2322D" w:rsidRDefault="0074630F">
      <w:pPr>
        <w:pStyle w:val="CodeB"/>
      </w:pPr>
      <w:r>
        <w:t xml:space="preserve">        assert!(</w:t>
      </w:r>
      <w:proofErr w:type="spellStart"/>
      <w:r>
        <w:t>larger.can_hold</w:t>
      </w:r>
      <w:proofErr w:type="spellEnd"/>
      <w:r>
        <w:t>(&amp;smaller));</w:t>
      </w:r>
    </w:p>
    <w:p w14:paraId="4E2AFBDA" w14:textId="77777777" w:rsidR="00F2322D" w:rsidRDefault="0074630F">
      <w:pPr>
        <w:pStyle w:val="CodeB"/>
      </w:pPr>
      <w:r>
        <w:t xml:space="preserve">    }</w:t>
      </w:r>
    </w:p>
    <w:p w14:paraId="620CAABE" w14:textId="77777777" w:rsidR="00F2322D" w:rsidRDefault="0074630F">
      <w:pPr>
        <w:pStyle w:val="CodeC"/>
      </w:pPr>
      <w:r>
        <w:t>}</w:t>
      </w:r>
    </w:p>
    <w:p w14:paraId="1AFF1EFB" w14:textId="77777777" w:rsidR="00F2322D" w:rsidRDefault="0074630F">
      <w:pPr>
        <w:pStyle w:val="Listing"/>
        <w:rPr>
          <w:rFonts w:eastAsia="Microsoft YaHei"/>
        </w:rPr>
      </w:pPr>
      <w:r>
        <w:rPr>
          <w:rFonts w:eastAsia="Microsoft YaHei"/>
        </w:rPr>
        <w:t xml:space="preserve">Listing 11-6: A test for </w:t>
      </w:r>
      <w:proofErr w:type="spellStart"/>
      <w:r>
        <w:rPr>
          <w:rStyle w:val="Literal"/>
        </w:rPr>
        <w:t>can_hold</w:t>
      </w:r>
      <w:proofErr w:type="spellEnd"/>
      <w:r>
        <w:rPr>
          <w:rFonts w:eastAsia="Microsoft YaHei"/>
        </w:rPr>
        <w:t xml:space="preserve"> that checks that a larger rectangle indeed holds a smaller rectangle</w:t>
      </w:r>
    </w:p>
    <w:p w14:paraId="4854427F" w14:textId="77777777" w:rsidR="00F2322D" w:rsidRDefault="0074630F">
      <w:pPr>
        <w:pStyle w:val="Body"/>
        <w:rPr>
          <w:rFonts w:eastAsia="Microsoft YaHei"/>
        </w:rPr>
      </w:pPr>
      <w:r>
        <w:rPr>
          <w:rFonts w:eastAsia="Microsoft YaHei"/>
        </w:rPr>
        <w:t xml:space="preserve">Note that we’ve added a new line inside the </w:t>
      </w:r>
      <w:r>
        <w:rPr>
          <w:rStyle w:val="Literal"/>
        </w:rPr>
        <w:t>tests</w:t>
      </w:r>
      <w:r>
        <w:rPr>
          <w:rFonts w:eastAsia="Microsoft YaHei"/>
        </w:rPr>
        <w:t xml:space="preserve"> module: </w:t>
      </w:r>
      <w:r>
        <w:rPr>
          <w:rStyle w:val="Literal"/>
        </w:rPr>
        <w:t>use super::*;</w:t>
      </w:r>
      <w:r>
        <w:rPr>
          <w:rFonts w:eastAsia="Microsoft YaHei"/>
        </w:rPr>
        <w:t xml:space="preserve">. The </w:t>
      </w:r>
      <w:r>
        <w:rPr>
          <w:rStyle w:val="Literal"/>
        </w:rPr>
        <w:t>tests</w:t>
      </w:r>
      <w:r>
        <w:rPr>
          <w:rFonts w:eastAsia="Microsoft YaHei"/>
        </w:rPr>
        <w:t xml:space="preserve"> module is a regular module that follows the usual visibility rules we covered in Chapter 7. Because we’re in an inner module, we need to bring the code under test in the outer module into the scope of the inner module. We’ve chosen to use a glob here so that anything we define in the outer module is available to this </w:t>
      </w:r>
      <w:r>
        <w:rPr>
          <w:rStyle w:val="Literal"/>
        </w:rPr>
        <w:t>tests</w:t>
      </w:r>
      <w:r>
        <w:rPr>
          <w:rFonts w:eastAsia="Microsoft YaHei"/>
        </w:rPr>
        <w:t xml:space="preserve"> module.</w:t>
      </w:r>
    </w:p>
    <w:p w14:paraId="6387EEA2" w14:textId="77777777" w:rsidR="00F2322D" w:rsidRDefault="0074630F">
      <w:pPr>
        <w:pStyle w:val="Body"/>
        <w:rPr>
          <w:rFonts w:eastAsia="Microsoft YaHei"/>
        </w:rPr>
      </w:pPr>
      <w:r>
        <w:rPr>
          <w:rFonts w:eastAsia="Microsoft YaHei"/>
        </w:rPr>
        <w:lastRenderedPageBreak/>
        <w:t xml:space="preserve">We’ve named our test </w:t>
      </w:r>
      <w:proofErr w:type="spellStart"/>
      <w:r>
        <w:rPr>
          <w:rStyle w:val="Literal"/>
        </w:rPr>
        <w:t>larger_can_hold_smaller</w:t>
      </w:r>
      <w:proofErr w:type="spellEnd"/>
      <w:r>
        <w:rPr>
          <w:rFonts w:eastAsia="Microsoft YaHei"/>
        </w:rPr>
        <w:t xml:space="preserve">, and we’ve created the two </w:t>
      </w:r>
      <w:r>
        <w:rPr>
          <w:rStyle w:val="Literal"/>
        </w:rPr>
        <w:t>Rectangle</w:t>
      </w:r>
      <w:r>
        <w:rPr>
          <w:rFonts w:eastAsia="Microsoft YaHei"/>
        </w:rPr>
        <w:t xml:space="preserve"> instances that we need. Then we called the </w:t>
      </w:r>
      <w:r>
        <w:rPr>
          <w:rStyle w:val="Literal"/>
        </w:rPr>
        <w:t>assert!</w:t>
      </w:r>
      <w:r>
        <w:rPr>
          <w:rFonts w:eastAsia="Microsoft YaHei"/>
        </w:rPr>
        <w:t xml:space="preserve"> macro and passed it the result of calling </w:t>
      </w:r>
      <w:proofErr w:type="spellStart"/>
      <w:r>
        <w:rPr>
          <w:rStyle w:val="Literal"/>
        </w:rPr>
        <w:t>larger.can_hold</w:t>
      </w:r>
      <w:proofErr w:type="spellEnd"/>
      <w:r>
        <w:rPr>
          <w:rStyle w:val="Literal"/>
        </w:rPr>
        <w:t>(&amp;smaller)</w:t>
      </w:r>
      <w:r>
        <w:rPr>
          <w:rFonts w:eastAsia="Microsoft YaHei"/>
        </w:rPr>
        <w:t xml:space="preserve">. This expression is supposed to return </w:t>
      </w:r>
      <w:r>
        <w:rPr>
          <w:rStyle w:val="Literal"/>
        </w:rPr>
        <w:t>true</w:t>
      </w:r>
      <w:r>
        <w:rPr>
          <w:rFonts w:eastAsia="Microsoft YaHei"/>
        </w:rPr>
        <w:t>, so our test should pass. Let’s find out!</w:t>
      </w:r>
    </w:p>
    <w:p w14:paraId="70DA974A" w14:textId="77777777" w:rsidR="00F2322D" w:rsidRDefault="0074630F">
      <w:pPr>
        <w:pStyle w:val="CodeA"/>
      </w:pPr>
      <w:r>
        <w:t>running 1 test</w:t>
      </w:r>
    </w:p>
    <w:p w14:paraId="0CEAD4F1" w14:textId="77777777" w:rsidR="00F2322D" w:rsidRDefault="0074630F">
      <w:pPr>
        <w:pStyle w:val="CodeB"/>
      </w:pPr>
      <w:r>
        <w:t>test tests::</w:t>
      </w:r>
      <w:proofErr w:type="spellStart"/>
      <w:r>
        <w:t>larger_can_hold_smaller</w:t>
      </w:r>
      <w:proofErr w:type="spellEnd"/>
      <w:r>
        <w:t xml:space="preserve"> ... ok</w:t>
      </w:r>
    </w:p>
    <w:p w14:paraId="27F7DA20" w14:textId="77777777" w:rsidR="00F2322D" w:rsidRDefault="00F2322D">
      <w:pPr>
        <w:pStyle w:val="CodeB"/>
      </w:pPr>
    </w:p>
    <w:p w14:paraId="6A77B66B" w14:textId="77777777" w:rsidR="00F2322D" w:rsidRDefault="0074630F">
      <w:pPr>
        <w:pStyle w:val="CodeC"/>
      </w:pPr>
      <w:r>
        <w:t>test result: ok. 1 passed; 0 failed; 0 ignored; 0 measured</w:t>
      </w:r>
    </w:p>
    <w:p w14:paraId="0D9E1AF0" w14:textId="77777777" w:rsidR="00F2322D" w:rsidRDefault="0074630F">
      <w:pPr>
        <w:pStyle w:val="Body"/>
        <w:rPr>
          <w:rFonts w:eastAsia="Microsoft YaHei"/>
        </w:rPr>
      </w:pPr>
      <w:r>
        <w:rPr>
          <w:rFonts w:eastAsia="Microsoft YaHei"/>
        </w:rPr>
        <w:t>It does pass! Let’s add another test, this time asserting that a smaller rectangle cannot hold a larger rectangle:</w:t>
      </w:r>
    </w:p>
    <w:p w14:paraId="057C2A87" w14:textId="77777777" w:rsidR="00F2322D" w:rsidRDefault="0074630F">
      <w:pPr>
        <w:pStyle w:val="ProductionDirective"/>
        <w:rPr>
          <w:rFonts w:eastAsia="Microsoft YaHei"/>
        </w:rPr>
      </w:pPr>
      <w:r>
        <w:rPr>
          <w:rFonts w:eastAsia="Microsoft YaHei"/>
        </w:rPr>
        <w:t>Filename: src/lib.rs</w:t>
      </w:r>
    </w:p>
    <w:p w14:paraId="07783F82" w14:textId="77777777" w:rsidR="00F2322D" w:rsidRDefault="0074630F">
      <w:pPr>
        <w:pStyle w:val="CodeA"/>
      </w:pPr>
      <w:r>
        <w:t>#[</w:t>
      </w:r>
      <w:proofErr w:type="spellStart"/>
      <w:r>
        <w:t>cfg</w:t>
      </w:r>
      <w:proofErr w:type="spellEnd"/>
      <w:r>
        <w:t>(test)]</w:t>
      </w:r>
    </w:p>
    <w:p w14:paraId="2B291620" w14:textId="77777777" w:rsidR="00F2322D" w:rsidRDefault="0074630F">
      <w:pPr>
        <w:pStyle w:val="CodeB"/>
      </w:pPr>
      <w:r>
        <w:t>mod tests {</w:t>
      </w:r>
    </w:p>
    <w:p w14:paraId="6242906E" w14:textId="77777777" w:rsidR="00F2322D" w:rsidRDefault="0074630F">
      <w:pPr>
        <w:pStyle w:val="CodeB"/>
      </w:pPr>
      <w:r>
        <w:t xml:space="preserve">    use super::*;</w:t>
      </w:r>
    </w:p>
    <w:p w14:paraId="2EABBEC1" w14:textId="77777777" w:rsidR="00F2322D" w:rsidRDefault="00F2322D">
      <w:pPr>
        <w:pStyle w:val="CodeB"/>
      </w:pPr>
    </w:p>
    <w:p w14:paraId="0DC1B015" w14:textId="77777777" w:rsidR="00F2322D" w:rsidRDefault="0074630F">
      <w:pPr>
        <w:pStyle w:val="CodeB"/>
      </w:pPr>
      <w:r>
        <w:t xml:space="preserve">    #[test]</w:t>
      </w:r>
    </w:p>
    <w:p w14:paraId="5A8CD16C" w14:textId="77777777" w:rsidR="00F2322D" w:rsidRDefault="0074630F">
      <w:pPr>
        <w:pStyle w:val="CodeB"/>
      </w:pPr>
      <w:r>
        <w:t xml:space="preserve">    </w:t>
      </w:r>
      <w:proofErr w:type="spellStart"/>
      <w:r>
        <w:t>fn</w:t>
      </w:r>
      <w:proofErr w:type="spellEnd"/>
      <w:r>
        <w:t xml:space="preserve"> </w:t>
      </w:r>
      <w:proofErr w:type="spellStart"/>
      <w:r>
        <w:t>larger_can_hold_smaller</w:t>
      </w:r>
      <w:proofErr w:type="spellEnd"/>
      <w:r>
        <w:t>() {</w:t>
      </w:r>
    </w:p>
    <w:p w14:paraId="674AF420" w14:textId="77777777" w:rsidR="00F2322D" w:rsidRDefault="0074630F">
      <w:pPr>
        <w:pStyle w:val="CodeB"/>
      </w:pPr>
      <w:r>
        <w:t xml:space="preserve">        let larger = Rectangle { length: 8, width: 7 };</w:t>
      </w:r>
    </w:p>
    <w:p w14:paraId="41844BF0" w14:textId="77777777" w:rsidR="00F2322D" w:rsidRDefault="0074630F">
      <w:pPr>
        <w:pStyle w:val="CodeB"/>
      </w:pPr>
      <w:r>
        <w:t xml:space="preserve">        let smaller = Rectangle { length: 5, width: 1 };</w:t>
      </w:r>
    </w:p>
    <w:p w14:paraId="0B6207A3" w14:textId="77777777" w:rsidR="00F2322D" w:rsidRDefault="00F2322D">
      <w:pPr>
        <w:pStyle w:val="CodeB"/>
      </w:pPr>
    </w:p>
    <w:p w14:paraId="4ACBBCB3" w14:textId="77777777" w:rsidR="00F2322D" w:rsidRDefault="0074630F">
      <w:pPr>
        <w:pStyle w:val="CodeB"/>
      </w:pPr>
      <w:r>
        <w:t xml:space="preserve">        assert!(</w:t>
      </w:r>
      <w:proofErr w:type="spellStart"/>
      <w:r>
        <w:t>larger.can_hold</w:t>
      </w:r>
      <w:proofErr w:type="spellEnd"/>
      <w:r>
        <w:t>(&amp;smaller));</w:t>
      </w:r>
    </w:p>
    <w:p w14:paraId="0512F99F" w14:textId="77777777" w:rsidR="00F2322D" w:rsidRDefault="0074630F">
      <w:pPr>
        <w:pStyle w:val="CodeB"/>
      </w:pPr>
      <w:r>
        <w:t xml:space="preserve">    }</w:t>
      </w:r>
    </w:p>
    <w:p w14:paraId="43FEED07" w14:textId="77777777" w:rsidR="00F2322D" w:rsidRDefault="00F2322D">
      <w:pPr>
        <w:pStyle w:val="CodeB"/>
      </w:pPr>
    </w:p>
    <w:p w14:paraId="25D7FC16" w14:textId="77777777" w:rsidR="00F2322D" w:rsidRDefault="0074630F">
      <w:pPr>
        <w:pStyle w:val="CodeB"/>
      </w:pPr>
      <w:r>
        <w:t xml:space="preserve">    #[test]</w:t>
      </w:r>
    </w:p>
    <w:p w14:paraId="69EEA9F6" w14:textId="77777777" w:rsidR="00F2322D" w:rsidRDefault="0074630F">
      <w:pPr>
        <w:pStyle w:val="CodeB"/>
      </w:pPr>
      <w:r>
        <w:t xml:space="preserve">    </w:t>
      </w:r>
      <w:proofErr w:type="spellStart"/>
      <w:r>
        <w:t>fn</w:t>
      </w:r>
      <w:proofErr w:type="spellEnd"/>
      <w:r>
        <w:t xml:space="preserve"> </w:t>
      </w:r>
      <w:proofErr w:type="spellStart"/>
      <w:r>
        <w:t>smaller_can</w:t>
      </w:r>
      <w:ins w:id="50" w:author="Carol Nichols" w:date="2017-07-09T20:14:00Z">
        <w:r>
          <w:t>not</w:t>
        </w:r>
      </w:ins>
      <w:r>
        <w:t>_hold_larger</w:t>
      </w:r>
      <w:proofErr w:type="spellEnd"/>
      <w:r>
        <w:t>() {</w:t>
      </w:r>
    </w:p>
    <w:p w14:paraId="03FB37A2" w14:textId="77777777" w:rsidR="00F2322D" w:rsidRDefault="0074630F">
      <w:pPr>
        <w:pStyle w:val="CodeB"/>
      </w:pPr>
      <w:r>
        <w:t xml:space="preserve">        let larger = Rectangle { length: 8, width: 7 };</w:t>
      </w:r>
    </w:p>
    <w:p w14:paraId="5791FF97" w14:textId="77777777" w:rsidR="00F2322D" w:rsidRDefault="0074630F">
      <w:pPr>
        <w:pStyle w:val="CodeB"/>
      </w:pPr>
      <w:r>
        <w:t xml:space="preserve">        let smaller = Rectangle { length: 5, width: 1 };</w:t>
      </w:r>
    </w:p>
    <w:p w14:paraId="17073779" w14:textId="77777777" w:rsidR="00F2322D" w:rsidRDefault="00F2322D">
      <w:pPr>
        <w:pStyle w:val="CodeB"/>
      </w:pPr>
    </w:p>
    <w:p w14:paraId="0AE7DADA" w14:textId="77777777" w:rsidR="00F2322D" w:rsidRDefault="0074630F">
      <w:pPr>
        <w:pStyle w:val="CodeB"/>
      </w:pPr>
      <w:r>
        <w:t xml:space="preserve">        assert!(!</w:t>
      </w:r>
      <w:proofErr w:type="spellStart"/>
      <w:r>
        <w:t>smaller.can_hold</w:t>
      </w:r>
      <w:proofErr w:type="spellEnd"/>
      <w:r>
        <w:t>(&amp;larger));</w:t>
      </w:r>
    </w:p>
    <w:p w14:paraId="7BC39204" w14:textId="77777777" w:rsidR="00F2322D" w:rsidRDefault="0074630F">
      <w:pPr>
        <w:pStyle w:val="CodeB"/>
      </w:pPr>
      <w:r>
        <w:t xml:space="preserve">    }</w:t>
      </w:r>
    </w:p>
    <w:p w14:paraId="18C5A5D5" w14:textId="77777777" w:rsidR="00F2322D" w:rsidRDefault="0074630F">
      <w:pPr>
        <w:pStyle w:val="CodeC"/>
      </w:pPr>
      <w:r>
        <w:t>}</w:t>
      </w:r>
    </w:p>
    <w:p w14:paraId="717791F3" w14:textId="77777777" w:rsidR="00F2322D" w:rsidRDefault="0074630F">
      <w:pPr>
        <w:pStyle w:val="Body"/>
        <w:rPr>
          <w:rFonts w:eastAsia="Microsoft YaHei"/>
        </w:rPr>
      </w:pPr>
      <w:r>
        <w:rPr>
          <w:rFonts w:eastAsia="Microsoft YaHei"/>
        </w:rPr>
        <w:t xml:space="preserve">Because the correct result of the </w:t>
      </w:r>
      <w:proofErr w:type="spellStart"/>
      <w:r>
        <w:rPr>
          <w:rStyle w:val="Literal"/>
        </w:rPr>
        <w:t>can_hold</w:t>
      </w:r>
      <w:proofErr w:type="spellEnd"/>
      <w:r>
        <w:rPr>
          <w:rFonts w:eastAsia="Microsoft YaHei"/>
        </w:rPr>
        <w:t xml:space="preserve"> function in this case is </w:t>
      </w:r>
      <w:r>
        <w:rPr>
          <w:rStyle w:val="Literal"/>
        </w:rPr>
        <w:t>false</w:t>
      </w:r>
      <w:r>
        <w:rPr>
          <w:rFonts w:eastAsia="Microsoft YaHei"/>
        </w:rPr>
        <w:t xml:space="preserve">, we need to negate that result before we pass it to the </w:t>
      </w:r>
      <w:r>
        <w:rPr>
          <w:rStyle w:val="Literal"/>
        </w:rPr>
        <w:t>assert!</w:t>
      </w:r>
      <w:r>
        <w:rPr>
          <w:rFonts w:eastAsia="Microsoft YaHei"/>
        </w:rPr>
        <w:t xml:space="preserve"> macro. This way, our test will pass if </w:t>
      </w:r>
      <w:proofErr w:type="spellStart"/>
      <w:r>
        <w:rPr>
          <w:rStyle w:val="Literal"/>
        </w:rPr>
        <w:t>can_hold</w:t>
      </w:r>
      <w:proofErr w:type="spellEnd"/>
      <w:r>
        <w:rPr>
          <w:rFonts w:eastAsia="Microsoft YaHei"/>
        </w:rPr>
        <w:t xml:space="preserve"> returns </w:t>
      </w:r>
      <w:r>
        <w:rPr>
          <w:rStyle w:val="Literal"/>
        </w:rPr>
        <w:t>false</w:t>
      </w:r>
      <w:r>
        <w:rPr>
          <w:rFonts w:eastAsia="Microsoft YaHei"/>
        </w:rPr>
        <w:t>:</w:t>
      </w:r>
    </w:p>
    <w:p w14:paraId="1327129D" w14:textId="77777777" w:rsidR="00F2322D" w:rsidRDefault="0074630F">
      <w:pPr>
        <w:pStyle w:val="CodeA"/>
      </w:pPr>
      <w:r>
        <w:lastRenderedPageBreak/>
        <w:t>running 2 tests</w:t>
      </w:r>
    </w:p>
    <w:p w14:paraId="5D01C3E9" w14:textId="77777777" w:rsidR="00F2322D" w:rsidRDefault="0074630F">
      <w:pPr>
        <w:pStyle w:val="CodeB"/>
      </w:pPr>
      <w:r>
        <w:t>test tests::</w:t>
      </w:r>
      <w:proofErr w:type="spellStart"/>
      <w:r>
        <w:t>smaller_can</w:t>
      </w:r>
      <w:ins w:id="51" w:author="Carol Nichols" w:date="2017-07-09T20:14:00Z">
        <w:r>
          <w:t>not</w:t>
        </w:r>
      </w:ins>
      <w:r>
        <w:t>_hold_larger</w:t>
      </w:r>
      <w:proofErr w:type="spellEnd"/>
      <w:r>
        <w:t xml:space="preserve"> ... ok</w:t>
      </w:r>
    </w:p>
    <w:p w14:paraId="27C5A84C" w14:textId="77777777" w:rsidR="00F2322D" w:rsidRDefault="0074630F">
      <w:pPr>
        <w:pStyle w:val="CodeB"/>
      </w:pPr>
      <w:r>
        <w:t>test tests::</w:t>
      </w:r>
      <w:proofErr w:type="spellStart"/>
      <w:r>
        <w:t>larger_can_hold_smaller</w:t>
      </w:r>
      <w:proofErr w:type="spellEnd"/>
      <w:r>
        <w:t xml:space="preserve"> ... ok</w:t>
      </w:r>
    </w:p>
    <w:p w14:paraId="64D63F9A" w14:textId="77777777" w:rsidR="00F2322D" w:rsidRDefault="00F2322D">
      <w:pPr>
        <w:pStyle w:val="CodeB"/>
      </w:pPr>
    </w:p>
    <w:p w14:paraId="0A52E88A" w14:textId="77777777" w:rsidR="00F2322D" w:rsidRDefault="0074630F">
      <w:pPr>
        <w:pStyle w:val="CodeC"/>
      </w:pPr>
      <w:r>
        <w:t>test result: ok. 2 passed; 0 failed; 0 ignored; 0 measured</w:t>
      </w:r>
    </w:p>
    <w:p w14:paraId="29AFB7B2" w14:textId="77777777" w:rsidR="00F2322D" w:rsidRDefault="0074630F">
      <w:pPr>
        <w:pStyle w:val="Body"/>
        <w:rPr>
          <w:rFonts w:eastAsia="Microsoft YaHei"/>
        </w:rPr>
      </w:pPr>
      <w:r>
        <w:rPr>
          <w:rFonts w:eastAsia="Microsoft YaHei"/>
        </w:rPr>
        <w:t xml:space="preserve">Two passing tests! Now let’s see what happens to our test results if we introduce a bug in our code. Let’s change the implementation of the </w:t>
      </w:r>
      <w:proofErr w:type="spellStart"/>
      <w:r>
        <w:rPr>
          <w:rStyle w:val="Literal"/>
        </w:rPr>
        <w:t>can_hold</w:t>
      </w:r>
      <w:proofErr w:type="spellEnd"/>
      <w:r>
        <w:rPr>
          <w:rFonts w:eastAsia="Microsoft YaHei"/>
        </w:rPr>
        <w:t xml:space="preserve"> method to have a less-than sign when it compares the lengths where it’s supposed to have a greater-than sign:</w:t>
      </w:r>
    </w:p>
    <w:p w14:paraId="5526FF08" w14:textId="77777777" w:rsidR="00F2322D" w:rsidRDefault="0074630F">
      <w:pPr>
        <w:pStyle w:val="CodeA"/>
      </w:pPr>
      <w:r>
        <w:t>#[derive(Debug)]</w:t>
      </w:r>
    </w:p>
    <w:p w14:paraId="5412A7CD" w14:textId="77777777" w:rsidR="00F2322D" w:rsidRDefault="0074630F">
      <w:pPr>
        <w:pStyle w:val="CodeB"/>
      </w:pPr>
      <w:r>
        <w:t xml:space="preserve">pub </w:t>
      </w:r>
      <w:proofErr w:type="spellStart"/>
      <w:r>
        <w:t>struct</w:t>
      </w:r>
      <w:proofErr w:type="spellEnd"/>
      <w:r>
        <w:t xml:space="preserve"> Rectangle {</w:t>
      </w:r>
    </w:p>
    <w:p w14:paraId="6ABC51C4" w14:textId="77777777" w:rsidR="00F2322D" w:rsidRDefault="0074630F">
      <w:pPr>
        <w:pStyle w:val="CodeB"/>
      </w:pPr>
      <w:r>
        <w:t xml:space="preserve">    length: u32,</w:t>
      </w:r>
    </w:p>
    <w:p w14:paraId="5599B46D" w14:textId="77777777" w:rsidR="00F2322D" w:rsidRDefault="0074630F">
      <w:pPr>
        <w:pStyle w:val="CodeB"/>
      </w:pPr>
      <w:r>
        <w:t xml:space="preserve">    width: u32,</w:t>
      </w:r>
    </w:p>
    <w:p w14:paraId="04ABACD7" w14:textId="77777777" w:rsidR="00F2322D" w:rsidRDefault="0074630F">
      <w:pPr>
        <w:pStyle w:val="CodeB"/>
      </w:pPr>
      <w:r>
        <w:t>}</w:t>
      </w:r>
    </w:p>
    <w:p w14:paraId="49127585" w14:textId="77777777" w:rsidR="00F2322D" w:rsidRDefault="00F2322D">
      <w:pPr>
        <w:pStyle w:val="CodeB"/>
      </w:pPr>
    </w:p>
    <w:p w14:paraId="643338BF" w14:textId="77777777" w:rsidR="00F2322D" w:rsidRDefault="0074630F">
      <w:pPr>
        <w:pStyle w:val="CodeB"/>
      </w:pPr>
      <w:proofErr w:type="spellStart"/>
      <w:r>
        <w:t>impl</w:t>
      </w:r>
      <w:proofErr w:type="spellEnd"/>
      <w:r>
        <w:t xml:space="preserve"> Rectangle {</w:t>
      </w:r>
    </w:p>
    <w:p w14:paraId="1C14D187" w14:textId="77777777" w:rsidR="00F2322D" w:rsidRDefault="0074630F">
      <w:pPr>
        <w:pStyle w:val="CodeB"/>
      </w:pPr>
      <w:r>
        <w:t xml:space="preserve">    pub </w:t>
      </w:r>
      <w:proofErr w:type="spellStart"/>
      <w:r>
        <w:t>fn</w:t>
      </w:r>
      <w:proofErr w:type="spellEnd"/>
      <w:r>
        <w:t xml:space="preserve"> </w:t>
      </w:r>
      <w:proofErr w:type="spellStart"/>
      <w:r>
        <w:t>can_hold</w:t>
      </w:r>
      <w:proofErr w:type="spellEnd"/>
      <w:r>
        <w:t>(&amp;self, other: &amp;Rectangle) -&gt; bool {</w:t>
      </w:r>
    </w:p>
    <w:p w14:paraId="65B6EF39" w14:textId="77777777" w:rsidR="00F2322D" w:rsidRDefault="0074630F">
      <w:pPr>
        <w:pStyle w:val="CodeB"/>
      </w:pPr>
      <w:r>
        <w:t xml:space="preserve">        </w:t>
      </w:r>
      <w:proofErr w:type="spellStart"/>
      <w:r>
        <w:t>self.length</w:t>
      </w:r>
      <w:proofErr w:type="spellEnd"/>
      <w:r>
        <w:t xml:space="preserve"> &lt; </w:t>
      </w:r>
      <w:proofErr w:type="spellStart"/>
      <w:r>
        <w:t>other.length</w:t>
      </w:r>
      <w:proofErr w:type="spellEnd"/>
      <w:r>
        <w:t xml:space="preserve"> &amp;&amp; </w:t>
      </w:r>
      <w:proofErr w:type="spellStart"/>
      <w:r>
        <w:t>self.width</w:t>
      </w:r>
      <w:proofErr w:type="spellEnd"/>
      <w:r>
        <w:t xml:space="preserve"> &gt; </w:t>
      </w:r>
      <w:proofErr w:type="spellStart"/>
      <w:r>
        <w:t>other.width</w:t>
      </w:r>
      <w:proofErr w:type="spellEnd"/>
    </w:p>
    <w:p w14:paraId="36044CFA" w14:textId="77777777" w:rsidR="00F2322D" w:rsidRDefault="0074630F">
      <w:pPr>
        <w:pStyle w:val="CodeB"/>
      </w:pPr>
      <w:r>
        <w:t xml:space="preserve">    }</w:t>
      </w:r>
    </w:p>
    <w:p w14:paraId="5E09E28B" w14:textId="77777777" w:rsidR="00F2322D" w:rsidRDefault="0074630F">
      <w:pPr>
        <w:pStyle w:val="CodeC"/>
      </w:pPr>
      <w:r>
        <w:t>}</w:t>
      </w:r>
    </w:p>
    <w:p w14:paraId="3C44D287" w14:textId="77777777" w:rsidR="00F2322D" w:rsidRDefault="0074630F">
      <w:pPr>
        <w:pStyle w:val="Body"/>
        <w:rPr>
          <w:rFonts w:eastAsia="Microsoft YaHei"/>
        </w:rPr>
      </w:pPr>
      <w:r>
        <w:rPr>
          <w:rFonts w:eastAsia="Microsoft YaHei"/>
        </w:rPr>
        <w:t>Running the tests now produces:</w:t>
      </w:r>
    </w:p>
    <w:p w14:paraId="374D4B54" w14:textId="77777777" w:rsidR="00F2322D" w:rsidRDefault="0074630F">
      <w:pPr>
        <w:pStyle w:val="CodeA"/>
      </w:pPr>
      <w:r>
        <w:t>running 2 tests</w:t>
      </w:r>
    </w:p>
    <w:p w14:paraId="2B4F9787" w14:textId="77777777" w:rsidR="00F2322D" w:rsidRDefault="0074630F">
      <w:pPr>
        <w:pStyle w:val="CodeB"/>
      </w:pPr>
      <w:r>
        <w:t>test tests::</w:t>
      </w:r>
      <w:proofErr w:type="spellStart"/>
      <w:r>
        <w:t>smaller_can</w:t>
      </w:r>
      <w:ins w:id="52" w:author="Carol Nichols" w:date="2017-07-09T21:01:00Z">
        <w:r>
          <w:t>not</w:t>
        </w:r>
      </w:ins>
      <w:r>
        <w:t>_hold_larger</w:t>
      </w:r>
      <w:proofErr w:type="spellEnd"/>
      <w:r>
        <w:t xml:space="preserve"> ... ok</w:t>
      </w:r>
    </w:p>
    <w:p w14:paraId="2774F0DC" w14:textId="77777777" w:rsidR="00F2322D" w:rsidRDefault="0074630F">
      <w:pPr>
        <w:pStyle w:val="CodeB"/>
      </w:pPr>
      <w:r>
        <w:t>test tests::</w:t>
      </w:r>
      <w:proofErr w:type="spellStart"/>
      <w:r>
        <w:t>larger_can_hold_smaller</w:t>
      </w:r>
      <w:proofErr w:type="spellEnd"/>
      <w:r>
        <w:t xml:space="preserve"> ... FAILED</w:t>
      </w:r>
    </w:p>
    <w:p w14:paraId="4C48E117" w14:textId="77777777" w:rsidR="00F2322D" w:rsidRDefault="00F2322D">
      <w:pPr>
        <w:pStyle w:val="CodeB"/>
      </w:pPr>
    </w:p>
    <w:p w14:paraId="22F01FE6" w14:textId="77777777" w:rsidR="00F2322D" w:rsidRDefault="0074630F">
      <w:pPr>
        <w:pStyle w:val="CodeB"/>
      </w:pPr>
      <w:r>
        <w:t>failures:</w:t>
      </w:r>
    </w:p>
    <w:p w14:paraId="71048DA6" w14:textId="77777777" w:rsidR="00F2322D" w:rsidRDefault="00F2322D">
      <w:pPr>
        <w:pStyle w:val="CodeB"/>
      </w:pPr>
    </w:p>
    <w:p w14:paraId="56BB0400" w14:textId="77777777" w:rsidR="00F2322D" w:rsidRDefault="0074630F">
      <w:pPr>
        <w:pStyle w:val="CodeB"/>
      </w:pPr>
      <w:r>
        <w:t>---- tests::</w:t>
      </w:r>
      <w:proofErr w:type="spellStart"/>
      <w:r>
        <w:t>larger_can_hold_smaller</w:t>
      </w:r>
      <w:proofErr w:type="spellEnd"/>
      <w:r>
        <w:t xml:space="preserve"> </w:t>
      </w:r>
      <w:proofErr w:type="spellStart"/>
      <w:r>
        <w:t>stdout</w:t>
      </w:r>
      <w:proofErr w:type="spellEnd"/>
      <w:r>
        <w:t xml:space="preserve"> ----</w:t>
      </w:r>
    </w:p>
    <w:p w14:paraId="5F956703" w14:textId="77777777" w:rsidR="00F2322D" w:rsidRDefault="0074630F">
      <w:pPr>
        <w:pStyle w:val="CodeB"/>
      </w:pPr>
      <w:r>
        <w:t xml:space="preserve">    thread 'tests::</w:t>
      </w:r>
      <w:proofErr w:type="spellStart"/>
      <w:r>
        <w:t>larger_can_hold_smaller</w:t>
      </w:r>
      <w:proofErr w:type="spellEnd"/>
      <w:r>
        <w:t>' panicked at 'assertion failed:</w:t>
      </w:r>
    </w:p>
    <w:p w14:paraId="019DD754" w14:textId="77777777" w:rsidR="00F2322D" w:rsidRDefault="0074630F">
      <w:pPr>
        <w:pStyle w:val="CodeB"/>
      </w:pPr>
      <w:r>
        <w:t xml:space="preserve">    </w:t>
      </w:r>
      <w:proofErr w:type="spellStart"/>
      <w:r>
        <w:t>larger.can_hold</w:t>
      </w:r>
      <w:proofErr w:type="spellEnd"/>
      <w:r>
        <w:t>(&amp;smaller)', src/lib.rs:22</w:t>
      </w:r>
    </w:p>
    <w:p w14:paraId="1F5A60F3" w14:textId="77777777" w:rsidR="00F2322D" w:rsidRDefault="0074630F">
      <w:pPr>
        <w:pStyle w:val="CodeB"/>
      </w:pPr>
      <w:r>
        <w:t xml:space="preserve">note: Run with `RUST_BACKTRACE=1` for a </w:t>
      </w:r>
      <w:proofErr w:type="spellStart"/>
      <w:r>
        <w:t>backtrace</w:t>
      </w:r>
      <w:proofErr w:type="spellEnd"/>
      <w:r>
        <w:t>.</w:t>
      </w:r>
    </w:p>
    <w:p w14:paraId="6945FCEE" w14:textId="77777777" w:rsidR="00F2322D" w:rsidRDefault="00F2322D">
      <w:pPr>
        <w:pStyle w:val="CodeB"/>
      </w:pPr>
    </w:p>
    <w:p w14:paraId="3D0513B6" w14:textId="77777777" w:rsidR="00F2322D" w:rsidRDefault="0074630F">
      <w:pPr>
        <w:pStyle w:val="CodeB"/>
      </w:pPr>
      <w:r>
        <w:t>failures:</w:t>
      </w:r>
    </w:p>
    <w:p w14:paraId="06D1F5CD" w14:textId="77777777" w:rsidR="00F2322D" w:rsidRDefault="0074630F">
      <w:pPr>
        <w:pStyle w:val="CodeB"/>
      </w:pPr>
      <w:r>
        <w:t xml:space="preserve">    tests::</w:t>
      </w:r>
      <w:proofErr w:type="spellStart"/>
      <w:r>
        <w:t>larger_can_hold_smaller</w:t>
      </w:r>
      <w:proofErr w:type="spellEnd"/>
    </w:p>
    <w:p w14:paraId="3FCF744B" w14:textId="77777777" w:rsidR="00F2322D" w:rsidRDefault="00F2322D">
      <w:pPr>
        <w:pStyle w:val="CodeB"/>
      </w:pPr>
    </w:p>
    <w:p w14:paraId="14AD2B47" w14:textId="77777777" w:rsidR="00F2322D" w:rsidRDefault="0074630F">
      <w:pPr>
        <w:pStyle w:val="CodeC"/>
      </w:pPr>
      <w:r>
        <w:t>test result: FAILED. 1 passed; 1 failed; 0 ignored; 0 measured</w:t>
      </w:r>
    </w:p>
    <w:p w14:paraId="526207F3" w14:textId="77777777" w:rsidR="00F2322D" w:rsidRDefault="0074630F">
      <w:pPr>
        <w:pStyle w:val="Body"/>
        <w:rPr>
          <w:rFonts w:eastAsia="Microsoft YaHei"/>
        </w:rPr>
      </w:pPr>
      <w:r>
        <w:rPr>
          <w:rFonts w:eastAsia="Microsoft YaHei"/>
        </w:rPr>
        <w:lastRenderedPageBreak/>
        <w:t xml:space="preserve">Our tests caught the bug! Since </w:t>
      </w:r>
      <w:proofErr w:type="spellStart"/>
      <w:r>
        <w:rPr>
          <w:rStyle w:val="Literal"/>
        </w:rPr>
        <w:t>larger.length</w:t>
      </w:r>
      <w:proofErr w:type="spellEnd"/>
      <w:r>
        <w:rPr>
          <w:rFonts w:eastAsia="Microsoft YaHei"/>
        </w:rPr>
        <w:t xml:space="preserve"> is 8 and </w:t>
      </w:r>
      <w:proofErr w:type="spellStart"/>
      <w:r>
        <w:rPr>
          <w:rStyle w:val="Literal"/>
        </w:rPr>
        <w:t>smaller.length</w:t>
      </w:r>
      <w:proofErr w:type="spellEnd"/>
      <w:r>
        <w:rPr>
          <w:rFonts w:eastAsia="Microsoft YaHei"/>
        </w:rPr>
        <w:t xml:space="preserve"> is 5, the comparison of the lengths in </w:t>
      </w:r>
      <w:proofErr w:type="spellStart"/>
      <w:r>
        <w:rPr>
          <w:rStyle w:val="Literal"/>
        </w:rPr>
        <w:t>can_hold</w:t>
      </w:r>
      <w:proofErr w:type="spellEnd"/>
      <w:r>
        <w:rPr>
          <w:rFonts w:eastAsia="Microsoft YaHei"/>
        </w:rPr>
        <w:t xml:space="preserve"> now returns </w:t>
      </w:r>
      <w:r>
        <w:rPr>
          <w:rStyle w:val="Literal"/>
        </w:rPr>
        <w:t>false</w:t>
      </w:r>
      <w:r>
        <w:rPr>
          <w:rFonts w:eastAsia="Microsoft YaHei"/>
        </w:rPr>
        <w:t xml:space="preserve"> since 8 is not less than 5.</w:t>
      </w:r>
    </w:p>
    <w:p w14:paraId="15D7E838" w14:textId="77777777" w:rsidR="00F2322D" w:rsidRDefault="0074630F">
      <w:pPr>
        <w:pStyle w:val="HeadB"/>
        <w:rPr>
          <w:rFonts w:eastAsia="Microsoft YaHei"/>
          <w:sz w:val="27"/>
          <w:szCs w:val="27"/>
        </w:rPr>
      </w:pPr>
      <w:bookmarkStart w:id="53" w:name="testing-equality-with-the-`assert_eq!`-a"/>
      <w:bookmarkStart w:id="54" w:name="_Toc485369472"/>
      <w:bookmarkEnd w:id="53"/>
      <w:r>
        <w:rPr>
          <w:rFonts w:eastAsia="Microsoft YaHei"/>
        </w:rPr>
        <w:t xml:space="preserve">Testing Equality with the </w:t>
      </w:r>
      <w:proofErr w:type="spellStart"/>
      <w:r>
        <w:rPr>
          <w:rStyle w:val="Literal"/>
        </w:rPr>
        <w:t>assert_eq</w:t>
      </w:r>
      <w:proofErr w:type="spellEnd"/>
      <w:r>
        <w:rPr>
          <w:rStyle w:val="Literal"/>
        </w:rPr>
        <w:t>!</w:t>
      </w:r>
      <w:r>
        <w:rPr>
          <w:rFonts w:eastAsia="Microsoft YaHei"/>
        </w:rPr>
        <w:t xml:space="preserve"> and </w:t>
      </w:r>
      <w:proofErr w:type="spellStart"/>
      <w:r>
        <w:rPr>
          <w:rStyle w:val="Literal"/>
        </w:rPr>
        <w:t>assert_ne</w:t>
      </w:r>
      <w:proofErr w:type="spellEnd"/>
      <w:r>
        <w:rPr>
          <w:rStyle w:val="Literal"/>
        </w:rPr>
        <w:t>!</w:t>
      </w:r>
      <w:bookmarkEnd w:id="54"/>
      <w:r>
        <w:rPr>
          <w:rFonts w:eastAsia="Microsoft YaHei"/>
        </w:rPr>
        <w:t xml:space="preserve"> Macros</w:t>
      </w:r>
    </w:p>
    <w:p w14:paraId="16F47840" w14:textId="77777777" w:rsidR="00F2322D" w:rsidRDefault="0074630F">
      <w:pPr>
        <w:pStyle w:val="BodyFirst"/>
        <w:rPr>
          <w:rFonts w:eastAsia="Microsoft YaHei"/>
        </w:rPr>
      </w:pPr>
      <w:r>
        <w:rPr>
          <w:rFonts w:eastAsia="Microsoft YaHei"/>
        </w:rPr>
        <w:t xml:space="preserve">A common way to test functionality is to take the result of the code under test and the value we expect the code to return and check that they’re equal. We could do this using the </w:t>
      </w:r>
      <w:r>
        <w:rPr>
          <w:rStyle w:val="Literal"/>
        </w:rPr>
        <w:t>assert!</w:t>
      </w:r>
      <w:r>
        <w:rPr>
          <w:rFonts w:eastAsia="Microsoft YaHei"/>
        </w:rPr>
        <w:t xml:space="preserve"> macro and passing it an expression using the </w:t>
      </w:r>
      <w:r>
        <w:rPr>
          <w:rStyle w:val="Literal"/>
        </w:rPr>
        <w:t>==</w:t>
      </w:r>
      <w:r>
        <w:rPr>
          <w:rFonts w:eastAsia="Microsoft YaHei"/>
        </w:rPr>
        <w:t xml:space="preserve"> operator. However, this is such a common test that the standard library provides a pair of macros to perform this test more conveniently: </w:t>
      </w:r>
      <w:proofErr w:type="spellStart"/>
      <w:r>
        <w:rPr>
          <w:rStyle w:val="Literal"/>
        </w:rPr>
        <w:t>assert_eq</w:t>
      </w:r>
      <w:proofErr w:type="spellEnd"/>
      <w:r>
        <w:rPr>
          <w:rStyle w:val="Literal"/>
        </w:rPr>
        <w:t>!</w:t>
      </w:r>
      <w:r>
        <w:rPr>
          <w:rFonts w:eastAsia="Microsoft YaHei"/>
        </w:rPr>
        <w:t xml:space="preserve"> and </w:t>
      </w:r>
      <w:proofErr w:type="spellStart"/>
      <w:r>
        <w:rPr>
          <w:rStyle w:val="Literal"/>
        </w:rPr>
        <w:t>assert_ne</w:t>
      </w:r>
      <w:proofErr w:type="spellEnd"/>
      <w:r>
        <w:rPr>
          <w:rStyle w:val="Literal"/>
        </w:rPr>
        <w:t>!</w:t>
      </w:r>
      <w:r>
        <w:rPr>
          <w:rFonts w:eastAsia="Microsoft YaHei"/>
        </w:rPr>
        <w:t xml:space="preserve">. These macros compare two arguments for equality or inequality, respectively. They’ll also print out the two values if the assertion fails, so that it’s easier to see </w:t>
      </w:r>
      <w:r>
        <w:rPr>
          <w:rStyle w:val="EmphasisItalic"/>
          <w:rFonts w:eastAsia="Microsoft YaHei"/>
        </w:rPr>
        <w:t>why</w:t>
      </w:r>
      <w:r>
        <w:rPr>
          <w:rFonts w:eastAsia="Microsoft YaHei"/>
        </w:rPr>
        <w:t xml:space="preserve"> the test failed, while the </w:t>
      </w:r>
      <w:r>
        <w:rPr>
          <w:rStyle w:val="Literal"/>
        </w:rPr>
        <w:t>assert!</w:t>
      </w:r>
      <w:r>
        <w:rPr>
          <w:rFonts w:eastAsia="Microsoft YaHei"/>
        </w:rPr>
        <w:t xml:space="preserve"> macro only tells us that it got a </w:t>
      </w:r>
      <w:r>
        <w:rPr>
          <w:rStyle w:val="Literal"/>
        </w:rPr>
        <w:t>false</w:t>
      </w:r>
      <w:r>
        <w:rPr>
          <w:rFonts w:eastAsia="Microsoft YaHei"/>
        </w:rPr>
        <w:t xml:space="preserve"> value for the </w:t>
      </w:r>
      <w:r>
        <w:rPr>
          <w:rStyle w:val="Literal"/>
        </w:rPr>
        <w:t>==</w:t>
      </w:r>
      <w:r>
        <w:rPr>
          <w:rFonts w:eastAsia="Microsoft YaHei"/>
        </w:rPr>
        <w:t xml:space="preserve"> expression, not the values that lead to the </w:t>
      </w:r>
      <w:r>
        <w:rPr>
          <w:rStyle w:val="Literal"/>
        </w:rPr>
        <w:t>false</w:t>
      </w:r>
      <w:r>
        <w:rPr>
          <w:rFonts w:eastAsia="Microsoft YaHei"/>
        </w:rPr>
        <w:t xml:space="preserve"> value.</w:t>
      </w:r>
    </w:p>
    <w:p w14:paraId="3BB5E2CD" w14:textId="77777777" w:rsidR="00F2322D" w:rsidRDefault="0074630F">
      <w:pPr>
        <w:pStyle w:val="Body"/>
        <w:rPr>
          <w:rFonts w:eastAsia="Microsoft YaHei"/>
        </w:rPr>
      </w:pPr>
      <w:r>
        <w:rPr>
          <w:rFonts w:eastAsia="Microsoft YaHei"/>
        </w:rPr>
        <w:t xml:space="preserve">In Listing 11-7, let’s write a function named </w:t>
      </w:r>
      <w:proofErr w:type="spellStart"/>
      <w:r>
        <w:rPr>
          <w:rStyle w:val="Literal"/>
        </w:rPr>
        <w:t>add_two</w:t>
      </w:r>
      <w:proofErr w:type="spellEnd"/>
      <w:r>
        <w:rPr>
          <w:rFonts w:eastAsia="Microsoft YaHei"/>
        </w:rPr>
        <w:t xml:space="preserve"> that adds two to its parameter and returns the result. Then let’s test this function using the </w:t>
      </w:r>
      <w:proofErr w:type="spellStart"/>
      <w:r>
        <w:rPr>
          <w:rStyle w:val="Literal"/>
        </w:rPr>
        <w:t>assert_eq</w:t>
      </w:r>
      <w:proofErr w:type="spellEnd"/>
      <w:r>
        <w:rPr>
          <w:rStyle w:val="Literal"/>
        </w:rPr>
        <w:t>!</w:t>
      </w:r>
      <w:r>
        <w:rPr>
          <w:rFonts w:eastAsia="Microsoft YaHei"/>
        </w:rPr>
        <w:t xml:space="preserve"> macro:</w:t>
      </w:r>
    </w:p>
    <w:p w14:paraId="4BCAAB1D" w14:textId="77777777" w:rsidR="00F2322D" w:rsidRDefault="0074630F">
      <w:pPr>
        <w:pStyle w:val="ProductionDirective"/>
        <w:rPr>
          <w:rFonts w:eastAsia="Microsoft YaHei"/>
        </w:rPr>
      </w:pPr>
      <w:r>
        <w:rPr>
          <w:rFonts w:eastAsia="Microsoft YaHei"/>
        </w:rPr>
        <w:t>Filename: src/lib.rs</w:t>
      </w:r>
    </w:p>
    <w:p w14:paraId="39134CCE" w14:textId="77777777" w:rsidR="00F2322D" w:rsidRDefault="0074630F">
      <w:pPr>
        <w:pStyle w:val="CodeA"/>
      </w:pPr>
      <w:r>
        <w:t xml:space="preserve">pub </w:t>
      </w:r>
      <w:proofErr w:type="spellStart"/>
      <w:r>
        <w:t>fn</w:t>
      </w:r>
      <w:proofErr w:type="spellEnd"/>
      <w:r>
        <w:t xml:space="preserve"> </w:t>
      </w:r>
      <w:proofErr w:type="spellStart"/>
      <w:r>
        <w:t>add_two</w:t>
      </w:r>
      <w:proofErr w:type="spellEnd"/>
      <w:r>
        <w:t>(a: i32) -&gt; i32 {</w:t>
      </w:r>
    </w:p>
    <w:p w14:paraId="34764970" w14:textId="77777777" w:rsidR="00F2322D" w:rsidRDefault="0074630F">
      <w:pPr>
        <w:pStyle w:val="CodeB"/>
      </w:pPr>
      <w:r>
        <w:t xml:space="preserve">    a + 2</w:t>
      </w:r>
    </w:p>
    <w:p w14:paraId="38EC15EB" w14:textId="77777777" w:rsidR="00F2322D" w:rsidRDefault="0074630F">
      <w:pPr>
        <w:pStyle w:val="CodeB"/>
      </w:pPr>
      <w:r>
        <w:t>}</w:t>
      </w:r>
    </w:p>
    <w:p w14:paraId="5411B61B" w14:textId="77777777" w:rsidR="00F2322D" w:rsidRDefault="00F2322D">
      <w:pPr>
        <w:pStyle w:val="CodeB"/>
      </w:pPr>
    </w:p>
    <w:p w14:paraId="46840C90" w14:textId="77777777" w:rsidR="00F2322D" w:rsidRDefault="0074630F">
      <w:pPr>
        <w:pStyle w:val="CodeB"/>
      </w:pPr>
      <w:r>
        <w:t>#[</w:t>
      </w:r>
      <w:proofErr w:type="spellStart"/>
      <w:r>
        <w:t>cfg</w:t>
      </w:r>
      <w:proofErr w:type="spellEnd"/>
      <w:r>
        <w:t>(test)]</w:t>
      </w:r>
    </w:p>
    <w:p w14:paraId="52E2D996" w14:textId="77777777" w:rsidR="00F2322D" w:rsidRDefault="0074630F">
      <w:pPr>
        <w:pStyle w:val="CodeB"/>
      </w:pPr>
      <w:r>
        <w:t>mod tests {</w:t>
      </w:r>
    </w:p>
    <w:p w14:paraId="63C23132" w14:textId="77777777" w:rsidR="00F2322D" w:rsidRDefault="0074630F">
      <w:pPr>
        <w:pStyle w:val="CodeB"/>
      </w:pPr>
      <w:r>
        <w:t xml:space="preserve">    use super::*;</w:t>
      </w:r>
    </w:p>
    <w:p w14:paraId="2BE645F9" w14:textId="77777777" w:rsidR="00F2322D" w:rsidRDefault="00F2322D">
      <w:pPr>
        <w:pStyle w:val="CodeB"/>
      </w:pPr>
    </w:p>
    <w:p w14:paraId="3C173022" w14:textId="77777777" w:rsidR="00F2322D" w:rsidRDefault="0074630F">
      <w:pPr>
        <w:pStyle w:val="CodeB"/>
      </w:pPr>
      <w:r>
        <w:t xml:space="preserve">    #[test]</w:t>
      </w:r>
    </w:p>
    <w:p w14:paraId="609E578D" w14:textId="77777777" w:rsidR="00F2322D" w:rsidRDefault="0074630F">
      <w:pPr>
        <w:pStyle w:val="CodeB"/>
      </w:pPr>
      <w:r>
        <w:t xml:space="preserve">    </w:t>
      </w:r>
      <w:proofErr w:type="spellStart"/>
      <w:r>
        <w:t>fn</w:t>
      </w:r>
      <w:proofErr w:type="spellEnd"/>
      <w:r>
        <w:t xml:space="preserve"> </w:t>
      </w:r>
      <w:proofErr w:type="spellStart"/>
      <w:r>
        <w:t>it_adds_two</w:t>
      </w:r>
      <w:proofErr w:type="spellEnd"/>
      <w:r>
        <w:t>() {</w:t>
      </w:r>
    </w:p>
    <w:p w14:paraId="359195D6" w14:textId="77777777" w:rsidR="00F2322D" w:rsidRDefault="0074630F">
      <w:pPr>
        <w:pStyle w:val="CodeB"/>
      </w:pPr>
      <w:r>
        <w:t xml:space="preserve">        </w:t>
      </w:r>
      <w:proofErr w:type="spellStart"/>
      <w:r>
        <w:t>assert_eq</w:t>
      </w:r>
      <w:proofErr w:type="spellEnd"/>
      <w:r>
        <w:t xml:space="preserve">!(4, </w:t>
      </w:r>
      <w:proofErr w:type="spellStart"/>
      <w:r>
        <w:t>add_two</w:t>
      </w:r>
      <w:proofErr w:type="spellEnd"/>
      <w:r>
        <w:t>(2));</w:t>
      </w:r>
    </w:p>
    <w:p w14:paraId="2D2E15E0" w14:textId="77777777" w:rsidR="00F2322D" w:rsidRDefault="0074630F">
      <w:pPr>
        <w:pStyle w:val="CodeB"/>
      </w:pPr>
      <w:r>
        <w:t xml:space="preserve">    }</w:t>
      </w:r>
    </w:p>
    <w:p w14:paraId="5C09F1C3" w14:textId="77777777" w:rsidR="00F2322D" w:rsidRDefault="0074630F">
      <w:pPr>
        <w:pStyle w:val="CodeC"/>
      </w:pPr>
      <w:r>
        <w:t>}</w:t>
      </w:r>
    </w:p>
    <w:p w14:paraId="048CB94F" w14:textId="77777777" w:rsidR="00F2322D" w:rsidRDefault="0074630F">
      <w:pPr>
        <w:pStyle w:val="Listing"/>
        <w:rPr>
          <w:rFonts w:eastAsia="Microsoft YaHei"/>
        </w:rPr>
      </w:pPr>
      <w:r>
        <w:rPr>
          <w:rFonts w:eastAsia="Microsoft YaHei"/>
        </w:rPr>
        <w:t xml:space="preserve">Listing 11-7: Testing the function </w:t>
      </w:r>
      <w:proofErr w:type="spellStart"/>
      <w:r>
        <w:rPr>
          <w:rStyle w:val="Literal"/>
        </w:rPr>
        <w:t>add_two</w:t>
      </w:r>
      <w:proofErr w:type="spellEnd"/>
      <w:r>
        <w:rPr>
          <w:rFonts w:eastAsia="Microsoft YaHei"/>
        </w:rPr>
        <w:t xml:space="preserve"> using the </w:t>
      </w:r>
      <w:proofErr w:type="spellStart"/>
      <w:r>
        <w:rPr>
          <w:rStyle w:val="Literal"/>
        </w:rPr>
        <w:t>assert_eq</w:t>
      </w:r>
      <w:proofErr w:type="spellEnd"/>
      <w:r>
        <w:rPr>
          <w:rStyle w:val="Literal"/>
        </w:rPr>
        <w:t>!</w:t>
      </w:r>
      <w:r>
        <w:rPr>
          <w:rFonts w:eastAsia="Microsoft YaHei"/>
        </w:rPr>
        <w:t xml:space="preserve"> macro</w:t>
      </w:r>
    </w:p>
    <w:p w14:paraId="25ADBBA8" w14:textId="77777777" w:rsidR="00F2322D" w:rsidRDefault="0074630F">
      <w:pPr>
        <w:pStyle w:val="Body"/>
        <w:rPr>
          <w:rFonts w:eastAsia="Microsoft YaHei"/>
        </w:rPr>
      </w:pPr>
      <w:r>
        <w:rPr>
          <w:rFonts w:eastAsia="Microsoft YaHei"/>
        </w:rPr>
        <w:t>Let’s check that it passes!</w:t>
      </w:r>
    </w:p>
    <w:p w14:paraId="1504D91A" w14:textId="77777777" w:rsidR="00F2322D" w:rsidRDefault="0074630F">
      <w:pPr>
        <w:pStyle w:val="CodeA"/>
      </w:pPr>
      <w:r>
        <w:t>running 1 test</w:t>
      </w:r>
    </w:p>
    <w:p w14:paraId="76096F57" w14:textId="77777777" w:rsidR="00F2322D" w:rsidRDefault="0074630F">
      <w:pPr>
        <w:pStyle w:val="CodeB"/>
      </w:pPr>
      <w:r>
        <w:t>test tests::</w:t>
      </w:r>
      <w:proofErr w:type="spellStart"/>
      <w:r>
        <w:t>it_adds_two</w:t>
      </w:r>
      <w:proofErr w:type="spellEnd"/>
      <w:r>
        <w:t xml:space="preserve"> ... ok</w:t>
      </w:r>
    </w:p>
    <w:p w14:paraId="630165F2" w14:textId="77777777" w:rsidR="00F2322D" w:rsidRDefault="00F2322D">
      <w:pPr>
        <w:pStyle w:val="CodeB"/>
      </w:pPr>
    </w:p>
    <w:p w14:paraId="47B0F32B" w14:textId="77777777" w:rsidR="00F2322D" w:rsidRDefault="0074630F">
      <w:pPr>
        <w:pStyle w:val="CodeC"/>
      </w:pPr>
      <w:r>
        <w:lastRenderedPageBreak/>
        <w:t>test result: ok. 1 passed; 0 failed; 0 ignored; 0 measured</w:t>
      </w:r>
    </w:p>
    <w:p w14:paraId="6A6D94EE" w14:textId="77777777" w:rsidR="00F2322D" w:rsidRDefault="0074630F">
      <w:pPr>
        <w:pStyle w:val="Body"/>
        <w:rPr>
          <w:rFonts w:eastAsia="Microsoft YaHei"/>
        </w:rPr>
      </w:pPr>
      <w:r>
        <w:rPr>
          <w:rFonts w:eastAsia="Microsoft YaHei"/>
        </w:rPr>
        <w:t xml:space="preserve">The first argument we gave to the </w:t>
      </w:r>
      <w:proofErr w:type="spellStart"/>
      <w:r>
        <w:rPr>
          <w:rStyle w:val="Literal"/>
        </w:rPr>
        <w:t>assert_eq</w:t>
      </w:r>
      <w:proofErr w:type="spellEnd"/>
      <w:r>
        <w:rPr>
          <w:rStyle w:val="Literal"/>
        </w:rPr>
        <w:t>!</w:t>
      </w:r>
      <w:r>
        <w:rPr>
          <w:rFonts w:eastAsia="Microsoft YaHei"/>
        </w:rPr>
        <w:t xml:space="preserve"> macro, 4, is equal to the result of calling </w:t>
      </w:r>
      <w:proofErr w:type="spellStart"/>
      <w:r>
        <w:rPr>
          <w:rStyle w:val="Literal"/>
        </w:rPr>
        <w:t>add_two</w:t>
      </w:r>
      <w:proofErr w:type="spellEnd"/>
      <w:r>
        <w:rPr>
          <w:rStyle w:val="Literal"/>
        </w:rPr>
        <w:t>(2)</w:t>
      </w:r>
      <w:r>
        <w:rPr>
          <w:rFonts w:eastAsia="Microsoft YaHei"/>
        </w:rPr>
        <w:t xml:space="preserve">. We see a line for this test that says </w:t>
      </w:r>
      <w:r>
        <w:rPr>
          <w:rStyle w:val="Literal"/>
        </w:rPr>
        <w:t>test tests::</w:t>
      </w:r>
      <w:proofErr w:type="spellStart"/>
      <w:r>
        <w:rPr>
          <w:rStyle w:val="Literal"/>
        </w:rPr>
        <w:t>it_adds_two</w:t>
      </w:r>
      <w:proofErr w:type="spellEnd"/>
      <w:r>
        <w:rPr>
          <w:rStyle w:val="Literal"/>
        </w:rPr>
        <w:t xml:space="preserve"> ... ok</w:t>
      </w:r>
      <w:r>
        <w:rPr>
          <w:rFonts w:eastAsia="Microsoft YaHei"/>
        </w:rPr>
        <w:t xml:space="preserve">, and the </w:t>
      </w:r>
      <w:r>
        <w:rPr>
          <w:rStyle w:val="Literal"/>
        </w:rPr>
        <w:t>ok</w:t>
      </w:r>
      <w:r>
        <w:rPr>
          <w:rFonts w:eastAsia="Microsoft YaHei"/>
        </w:rPr>
        <w:t xml:space="preserve"> text indicates that our test passed!</w:t>
      </w:r>
    </w:p>
    <w:p w14:paraId="08F76646" w14:textId="77777777" w:rsidR="00F2322D" w:rsidRDefault="0074630F">
      <w:pPr>
        <w:pStyle w:val="Body"/>
        <w:rPr>
          <w:rFonts w:eastAsia="Microsoft YaHei"/>
        </w:rPr>
      </w:pPr>
      <w:r>
        <w:rPr>
          <w:rFonts w:eastAsia="Microsoft YaHei"/>
        </w:rPr>
        <w:t xml:space="preserve">Let’s introduce a bug into our code to see what it looks like when a test that uses </w:t>
      </w:r>
      <w:proofErr w:type="spellStart"/>
      <w:r>
        <w:rPr>
          <w:rStyle w:val="Literal"/>
        </w:rPr>
        <w:t>assert_eq</w:t>
      </w:r>
      <w:proofErr w:type="spellEnd"/>
      <w:r>
        <w:rPr>
          <w:rStyle w:val="Literal"/>
        </w:rPr>
        <w:t>!</w:t>
      </w:r>
      <w:r>
        <w:rPr>
          <w:rFonts w:eastAsia="Microsoft YaHei"/>
        </w:rPr>
        <w:t xml:space="preserve"> fails. Change the implementation of the </w:t>
      </w:r>
      <w:proofErr w:type="spellStart"/>
      <w:r>
        <w:rPr>
          <w:rStyle w:val="Literal"/>
        </w:rPr>
        <w:t>add_two</w:t>
      </w:r>
      <w:proofErr w:type="spellEnd"/>
      <w:r>
        <w:rPr>
          <w:rFonts w:eastAsia="Microsoft YaHei"/>
        </w:rPr>
        <w:t xml:space="preserve"> function to instead add 3:</w:t>
      </w:r>
    </w:p>
    <w:p w14:paraId="161B4FEB" w14:textId="77777777" w:rsidR="00F2322D" w:rsidRDefault="0074630F">
      <w:pPr>
        <w:pStyle w:val="CodeA"/>
      </w:pPr>
      <w:r>
        <w:t xml:space="preserve">pub </w:t>
      </w:r>
      <w:proofErr w:type="spellStart"/>
      <w:r>
        <w:t>fn</w:t>
      </w:r>
      <w:proofErr w:type="spellEnd"/>
      <w:r>
        <w:t xml:space="preserve"> </w:t>
      </w:r>
      <w:proofErr w:type="spellStart"/>
      <w:r>
        <w:t>add_two</w:t>
      </w:r>
      <w:proofErr w:type="spellEnd"/>
      <w:r>
        <w:t>(a: i32) -&gt; i32 {</w:t>
      </w:r>
    </w:p>
    <w:p w14:paraId="30D59E99" w14:textId="77777777" w:rsidR="00F2322D" w:rsidRDefault="0074630F">
      <w:pPr>
        <w:pStyle w:val="CodeB"/>
      </w:pPr>
      <w:r>
        <w:t xml:space="preserve">    a + 3</w:t>
      </w:r>
    </w:p>
    <w:p w14:paraId="0E321E37" w14:textId="77777777" w:rsidR="00F2322D" w:rsidRDefault="0074630F">
      <w:pPr>
        <w:pStyle w:val="CodeC"/>
      </w:pPr>
      <w:r>
        <w:t>}</w:t>
      </w:r>
    </w:p>
    <w:p w14:paraId="33BDD429" w14:textId="77777777" w:rsidR="00F2322D" w:rsidRDefault="0074630F">
      <w:pPr>
        <w:pStyle w:val="Body"/>
        <w:rPr>
          <w:rFonts w:eastAsia="Microsoft YaHei"/>
        </w:rPr>
      </w:pPr>
      <w:r>
        <w:rPr>
          <w:rFonts w:eastAsia="Microsoft YaHei"/>
        </w:rPr>
        <w:t>And run the tests again:</w:t>
      </w:r>
    </w:p>
    <w:p w14:paraId="1480FADE" w14:textId="77777777" w:rsidR="00F2322D" w:rsidRDefault="0074630F">
      <w:pPr>
        <w:pStyle w:val="CodeA"/>
      </w:pPr>
      <w:r>
        <w:t>running 1 test</w:t>
      </w:r>
    </w:p>
    <w:p w14:paraId="3324E58D" w14:textId="77777777" w:rsidR="00F2322D" w:rsidRDefault="0074630F">
      <w:pPr>
        <w:pStyle w:val="CodeB"/>
      </w:pPr>
      <w:r>
        <w:t>test tests::</w:t>
      </w:r>
      <w:proofErr w:type="spellStart"/>
      <w:r>
        <w:t>it_adds_two</w:t>
      </w:r>
      <w:proofErr w:type="spellEnd"/>
      <w:r>
        <w:t xml:space="preserve"> ... FAILED</w:t>
      </w:r>
    </w:p>
    <w:p w14:paraId="29870FF7" w14:textId="77777777" w:rsidR="00F2322D" w:rsidRDefault="00F2322D">
      <w:pPr>
        <w:pStyle w:val="CodeB"/>
      </w:pPr>
    </w:p>
    <w:p w14:paraId="3D7C43FB" w14:textId="77777777" w:rsidR="00F2322D" w:rsidRDefault="0074630F">
      <w:pPr>
        <w:pStyle w:val="CodeB"/>
      </w:pPr>
      <w:r>
        <w:t>failures:</w:t>
      </w:r>
    </w:p>
    <w:p w14:paraId="6348D870" w14:textId="77777777" w:rsidR="00F2322D" w:rsidRDefault="00F2322D">
      <w:pPr>
        <w:pStyle w:val="CodeB"/>
      </w:pPr>
    </w:p>
    <w:p w14:paraId="7CA41BDF" w14:textId="77777777" w:rsidR="00F2322D" w:rsidRDefault="0074630F">
      <w:pPr>
        <w:pStyle w:val="CodeB"/>
      </w:pPr>
      <w:r>
        <w:t>---- tests::</w:t>
      </w:r>
      <w:proofErr w:type="spellStart"/>
      <w:r>
        <w:t>it_adds_two</w:t>
      </w:r>
      <w:proofErr w:type="spellEnd"/>
      <w:r>
        <w:t xml:space="preserve"> </w:t>
      </w:r>
      <w:proofErr w:type="spellStart"/>
      <w:r>
        <w:t>stdout</w:t>
      </w:r>
      <w:proofErr w:type="spellEnd"/>
      <w:r>
        <w:t xml:space="preserve"> ----</w:t>
      </w:r>
    </w:p>
    <w:p w14:paraId="3ECE3C63" w14:textId="77777777" w:rsidR="00F2322D" w:rsidRDefault="0074630F">
      <w:pPr>
        <w:pStyle w:val="CodeB"/>
      </w:pPr>
      <w:r>
        <w:t xml:space="preserve">    thread 'tests::</w:t>
      </w:r>
      <w:proofErr w:type="spellStart"/>
      <w:r>
        <w:t>it_adds_two</w:t>
      </w:r>
      <w:proofErr w:type="spellEnd"/>
      <w:r>
        <w:t>' panicked at 'assertion failed: `(left ==</w:t>
      </w:r>
    </w:p>
    <w:p w14:paraId="08EF7DE8" w14:textId="77777777" w:rsidR="00F2322D" w:rsidRDefault="0074630F">
      <w:pPr>
        <w:pStyle w:val="CodeB"/>
      </w:pPr>
      <w:r>
        <w:t xml:space="preserve">    right)` (left: `4`, right: `5`)', src/lib.rs:11</w:t>
      </w:r>
    </w:p>
    <w:p w14:paraId="66BDDBE2" w14:textId="77777777" w:rsidR="00F2322D" w:rsidRDefault="0074630F">
      <w:pPr>
        <w:pStyle w:val="CodeB"/>
      </w:pPr>
      <w:r>
        <w:t xml:space="preserve">note: Run with `RUST_BACKTRACE=1` for a </w:t>
      </w:r>
      <w:proofErr w:type="spellStart"/>
      <w:r>
        <w:t>backtrace</w:t>
      </w:r>
      <w:proofErr w:type="spellEnd"/>
      <w:r>
        <w:t>.</w:t>
      </w:r>
    </w:p>
    <w:p w14:paraId="1CA96C8F" w14:textId="77777777" w:rsidR="00F2322D" w:rsidRDefault="00F2322D">
      <w:pPr>
        <w:pStyle w:val="CodeB"/>
      </w:pPr>
    </w:p>
    <w:p w14:paraId="2AB65C4D" w14:textId="77777777" w:rsidR="00F2322D" w:rsidRDefault="0074630F">
      <w:pPr>
        <w:pStyle w:val="CodeB"/>
      </w:pPr>
      <w:r>
        <w:t>failures:</w:t>
      </w:r>
    </w:p>
    <w:p w14:paraId="30FFD236" w14:textId="77777777" w:rsidR="00F2322D" w:rsidRDefault="0074630F">
      <w:pPr>
        <w:pStyle w:val="CodeB"/>
      </w:pPr>
      <w:r>
        <w:t xml:space="preserve">    tests::</w:t>
      </w:r>
      <w:proofErr w:type="spellStart"/>
      <w:r>
        <w:t>it_adds_two</w:t>
      </w:r>
      <w:proofErr w:type="spellEnd"/>
    </w:p>
    <w:p w14:paraId="61302C18" w14:textId="77777777" w:rsidR="00F2322D" w:rsidRDefault="00F2322D">
      <w:pPr>
        <w:pStyle w:val="CodeB"/>
      </w:pPr>
    </w:p>
    <w:p w14:paraId="101883B1" w14:textId="77777777" w:rsidR="00F2322D" w:rsidRDefault="0074630F">
      <w:pPr>
        <w:pStyle w:val="CodeC"/>
      </w:pPr>
      <w:r>
        <w:t>test result: FAILED. 0 passed; 1 failed; 0 ignored; 0 measured</w:t>
      </w:r>
    </w:p>
    <w:p w14:paraId="1780D127" w14:textId="77777777" w:rsidR="00F2322D" w:rsidRDefault="0074630F">
      <w:pPr>
        <w:pStyle w:val="Body"/>
        <w:rPr>
          <w:rFonts w:eastAsia="Microsoft YaHei"/>
        </w:rPr>
      </w:pPr>
      <w:r>
        <w:rPr>
          <w:rFonts w:eastAsia="Microsoft YaHei"/>
        </w:rPr>
        <w:t xml:space="preserve">Our test caught the bug! The </w:t>
      </w:r>
      <w:proofErr w:type="spellStart"/>
      <w:r>
        <w:rPr>
          <w:rStyle w:val="Literal"/>
        </w:rPr>
        <w:t>it_adds_two</w:t>
      </w:r>
      <w:proofErr w:type="spellEnd"/>
      <w:r>
        <w:rPr>
          <w:rFonts w:eastAsia="Microsoft YaHei"/>
        </w:rPr>
        <w:t xml:space="preserve"> test failed with the message </w:t>
      </w:r>
      <w:r>
        <w:rPr>
          <w:rStyle w:val="Literal"/>
        </w:rPr>
        <w:t>assertion failed: `(left == right)` (left: `4`, right: `5`)</w:t>
      </w:r>
      <w:r>
        <w:rPr>
          <w:rFonts w:eastAsia="Microsoft YaHei"/>
        </w:rPr>
        <w:t xml:space="preserve">. This message is useful and helps us get started debugging: it says the </w:t>
      </w:r>
      <w:r>
        <w:rPr>
          <w:rStyle w:val="Literal"/>
        </w:rPr>
        <w:t>left</w:t>
      </w:r>
      <w:r>
        <w:rPr>
          <w:rFonts w:eastAsia="Microsoft YaHei"/>
        </w:rPr>
        <w:t xml:space="preserve"> argument to </w:t>
      </w:r>
      <w:proofErr w:type="spellStart"/>
      <w:r>
        <w:rPr>
          <w:rStyle w:val="Literal"/>
        </w:rPr>
        <w:t>assert_eq</w:t>
      </w:r>
      <w:proofErr w:type="spellEnd"/>
      <w:r>
        <w:rPr>
          <w:rStyle w:val="Literal"/>
        </w:rPr>
        <w:t>!</w:t>
      </w:r>
      <w:r>
        <w:rPr>
          <w:rFonts w:eastAsia="Microsoft YaHei"/>
        </w:rPr>
        <w:t xml:space="preserve"> was 4, but the </w:t>
      </w:r>
      <w:r>
        <w:rPr>
          <w:rStyle w:val="Literal"/>
        </w:rPr>
        <w:t>right</w:t>
      </w:r>
      <w:r>
        <w:rPr>
          <w:rFonts w:eastAsia="Microsoft YaHei"/>
        </w:rPr>
        <w:t xml:space="preserve"> argument, where we had </w:t>
      </w:r>
      <w:proofErr w:type="spellStart"/>
      <w:r>
        <w:rPr>
          <w:rStyle w:val="Literal"/>
        </w:rPr>
        <w:t>add_two</w:t>
      </w:r>
      <w:proofErr w:type="spellEnd"/>
      <w:r>
        <w:rPr>
          <w:rStyle w:val="Literal"/>
        </w:rPr>
        <w:t>(2)</w:t>
      </w:r>
      <w:r>
        <w:rPr>
          <w:rFonts w:eastAsia="Microsoft YaHei"/>
        </w:rPr>
        <w:t>, was 5.</w:t>
      </w:r>
    </w:p>
    <w:p w14:paraId="43E49351" w14:textId="5222F063" w:rsidR="00F2322D" w:rsidRDefault="0074630F">
      <w:pPr>
        <w:pStyle w:val="Body"/>
        <w:rPr>
          <w:rFonts w:eastAsia="Microsoft YaHei"/>
        </w:rPr>
      </w:pPr>
      <w:r>
        <w:rPr>
          <w:rFonts w:eastAsia="Microsoft YaHei"/>
        </w:rPr>
        <w:t xml:space="preserve">Note that in some languages and test frameworks, the parameters to the functions that assert two values are equal are called </w:t>
      </w:r>
      <w:r>
        <w:rPr>
          <w:rStyle w:val="Literal"/>
        </w:rPr>
        <w:t>expected</w:t>
      </w:r>
      <w:r>
        <w:rPr>
          <w:rFonts w:eastAsia="Microsoft YaHei"/>
        </w:rPr>
        <w:t xml:space="preserve"> and </w:t>
      </w:r>
      <w:r>
        <w:rPr>
          <w:rStyle w:val="Literal"/>
        </w:rPr>
        <w:t>actual</w:t>
      </w:r>
      <w:r>
        <w:rPr>
          <w:rFonts w:eastAsia="Microsoft YaHei"/>
        </w:rPr>
        <w:t xml:space="preserve"> and the order in which we specify the arguments matters. However, in Rust, they’re called </w:t>
      </w:r>
      <w:r>
        <w:rPr>
          <w:rStyle w:val="Literal"/>
        </w:rPr>
        <w:t>left</w:t>
      </w:r>
      <w:r>
        <w:rPr>
          <w:rFonts w:eastAsia="Microsoft YaHei"/>
        </w:rPr>
        <w:t xml:space="preserve"> and </w:t>
      </w:r>
      <w:r>
        <w:rPr>
          <w:rStyle w:val="Literal"/>
        </w:rPr>
        <w:t>right</w:t>
      </w:r>
      <w:r>
        <w:rPr>
          <w:rFonts w:eastAsia="Microsoft YaHei"/>
        </w:rPr>
        <w:t xml:space="preserve"> instead, and the order in which we specify the value we expect and the value that the code under test produces doesn’t matter. We could </w:t>
      </w:r>
      <w:del w:id="55" w:author="Carol Nichols" w:date="2017-08-05T20:05:00Z">
        <w:r w:rsidDel="00F91A2A">
          <w:rPr>
            <w:rFonts w:eastAsia="Microsoft YaHei"/>
          </w:rPr>
          <w:delText>have written</w:delText>
        </w:r>
      </w:del>
      <w:ins w:id="56" w:author="Carol Nichols" w:date="2017-08-05T20:05:00Z">
        <w:r w:rsidR="00F91A2A">
          <w:rPr>
            <w:rFonts w:eastAsia="Microsoft YaHei"/>
          </w:rPr>
          <w:t>write</w:t>
        </w:r>
      </w:ins>
      <w:r>
        <w:rPr>
          <w:rFonts w:eastAsia="Microsoft YaHei"/>
        </w:rPr>
        <w:t xml:space="preserve"> the assertion in this test as </w:t>
      </w:r>
      <w:proofErr w:type="spellStart"/>
      <w:r>
        <w:rPr>
          <w:rStyle w:val="Literal"/>
        </w:rPr>
        <w:t>assert_eq</w:t>
      </w:r>
      <w:proofErr w:type="spellEnd"/>
      <w:r>
        <w:rPr>
          <w:rStyle w:val="Literal"/>
        </w:rPr>
        <w:t>!(</w:t>
      </w:r>
      <w:proofErr w:type="spellStart"/>
      <w:r>
        <w:rPr>
          <w:rStyle w:val="Literal"/>
        </w:rPr>
        <w:t>add_two</w:t>
      </w:r>
      <w:proofErr w:type="spellEnd"/>
      <w:r>
        <w:rPr>
          <w:rStyle w:val="Literal"/>
        </w:rPr>
        <w:t>(2), 4)</w:t>
      </w:r>
      <w:r>
        <w:rPr>
          <w:rFonts w:eastAsia="Microsoft YaHei"/>
        </w:rPr>
        <w:t xml:space="preserve">, which would </w:t>
      </w:r>
      <w:r>
        <w:rPr>
          <w:rFonts w:eastAsia="Microsoft YaHei"/>
        </w:rPr>
        <w:lastRenderedPageBreak/>
        <w:t xml:space="preserve">result in a failure message that says </w:t>
      </w:r>
      <w:r>
        <w:rPr>
          <w:rStyle w:val="Literal"/>
        </w:rPr>
        <w:t>assertion failed: `(left == right)` (left: `5`, right: `4`)</w:t>
      </w:r>
      <w:r>
        <w:rPr>
          <w:rFonts w:eastAsia="Microsoft YaHei"/>
        </w:rPr>
        <w:t>.</w:t>
      </w:r>
    </w:p>
    <w:p w14:paraId="32F47593" w14:textId="77777777" w:rsidR="00F2322D" w:rsidRDefault="0074630F">
      <w:pPr>
        <w:pStyle w:val="Body"/>
        <w:rPr>
          <w:rFonts w:eastAsia="Microsoft YaHei"/>
        </w:rPr>
      </w:pPr>
      <w:r>
        <w:rPr>
          <w:rFonts w:eastAsia="Microsoft YaHei"/>
        </w:rPr>
        <w:t xml:space="preserve">The </w:t>
      </w:r>
      <w:proofErr w:type="spellStart"/>
      <w:r>
        <w:rPr>
          <w:rStyle w:val="Literal"/>
        </w:rPr>
        <w:t>assert_ne</w:t>
      </w:r>
      <w:proofErr w:type="spellEnd"/>
      <w:r>
        <w:rPr>
          <w:rStyle w:val="Literal"/>
        </w:rPr>
        <w:t>!</w:t>
      </w:r>
      <w:r>
        <w:rPr>
          <w:rFonts w:eastAsia="Microsoft YaHei"/>
        </w:rPr>
        <w:t xml:space="preserve"> macro will pass if the two values we give to it are not equal and fail if they are equal. This macro is most useful for cases when we’re not sure exactly what a value </w:t>
      </w:r>
      <w:r>
        <w:rPr>
          <w:rStyle w:val="EmphasisItalic"/>
          <w:rFonts w:eastAsia="Microsoft YaHei"/>
        </w:rPr>
        <w:t>will</w:t>
      </w:r>
      <w:r>
        <w:rPr>
          <w:rFonts w:eastAsia="Microsoft YaHei"/>
        </w:rPr>
        <w:t xml:space="preserve"> be, but we know what the value definitely </w:t>
      </w:r>
      <w:r>
        <w:rPr>
          <w:rStyle w:val="EmphasisItalic"/>
          <w:rFonts w:eastAsia="Microsoft YaHei"/>
        </w:rPr>
        <w:t>won’t</w:t>
      </w:r>
      <w:r>
        <w:rPr>
          <w:rFonts w:eastAsia="Microsoft YaHei"/>
        </w:rPr>
        <w:t xml:space="preserve"> be, if our code is functioning as we intend. For example, if we have a function that is guaranteed to change its input in some way, but the way in which the input is changed depends on the day of the week that we run our tests, the best thing to assert might be that the output of the function is not equal to the input.</w:t>
      </w:r>
    </w:p>
    <w:p w14:paraId="674F5880" w14:textId="77777777" w:rsidR="00F2322D" w:rsidRDefault="0074630F">
      <w:pPr>
        <w:pStyle w:val="Body"/>
        <w:rPr>
          <w:rFonts w:eastAsia="Microsoft YaHei"/>
        </w:rPr>
      </w:pPr>
      <w:r>
        <w:rPr>
          <w:rFonts w:eastAsia="Microsoft YaHei"/>
        </w:rPr>
        <w:t xml:space="preserve">Under the surface, the </w:t>
      </w:r>
      <w:proofErr w:type="spellStart"/>
      <w:r>
        <w:rPr>
          <w:rStyle w:val="Literal"/>
        </w:rPr>
        <w:t>assert_eq</w:t>
      </w:r>
      <w:proofErr w:type="spellEnd"/>
      <w:r>
        <w:rPr>
          <w:rStyle w:val="Literal"/>
        </w:rPr>
        <w:t>!</w:t>
      </w:r>
      <w:r>
        <w:rPr>
          <w:rFonts w:eastAsia="Microsoft YaHei"/>
        </w:rPr>
        <w:t xml:space="preserve"> and </w:t>
      </w:r>
      <w:proofErr w:type="spellStart"/>
      <w:r>
        <w:rPr>
          <w:rStyle w:val="Literal"/>
        </w:rPr>
        <w:t>assert_ne</w:t>
      </w:r>
      <w:proofErr w:type="spellEnd"/>
      <w:r>
        <w:rPr>
          <w:rStyle w:val="Literal"/>
        </w:rPr>
        <w:t>!</w:t>
      </w:r>
      <w:r>
        <w:rPr>
          <w:rFonts w:eastAsia="Microsoft YaHei"/>
        </w:rPr>
        <w:t xml:space="preserve"> macros use the operators </w:t>
      </w:r>
      <w:r>
        <w:rPr>
          <w:rStyle w:val="Literal"/>
        </w:rPr>
        <w:t>==</w:t>
      </w:r>
      <w:r>
        <w:rPr>
          <w:rFonts w:eastAsia="Microsoft YaHei"/>
        </w:rPr>
        <w:t xml:space="preserve"> and </w:t>
      </w:r>
      <w:r>
        <w:rPr>
          <w:rStyle w:val="Literal"/>
        </w:rPr>
        <w:t>!=</w:t>
      </w:r>
      <w:r>
        <w:rPr>
          <w:rFonts w:eastAsia="Microsoft YaHei"/>
        </w:rPr>
        <w:t xml:space="preserve">, respectively. When the assertions fail, these macros print their arguments using debug formatting, which means the values being compared must implement the </w:t>
      </w:r>
      <w:proofErr w:type="spellStart"/>
      <w:r>
        <w:rPr>
          <w:rStyle w:val="Literal"/>
        </w:rPr>
        <w:t>PartialEq</w:t>
      </w:r>
      <w:proofErr w:type="spellEnd"/>
      <w:r>
        <w:rPr>
          <w:rFonts w:eastAsia="Microsoft YaHei"/>
        </w:rPr>
        <w:t xml:space="preserve"> and </w:t>
      </w:r>
      <w:r>
        <w:rPr>
          <w:rStyle w:val="Literal"/>
        </w:rPr>
        <w:t>Debug</w:t>
      </w:r>
      <w:r>
        <w:rPr>
          <w:rFonts w:eastAsia="Microsoft YaHei"/>
        </w:rPr>
        <w:t xml:space="preserve"> traits. All of the primitive types and most of the standard library types implement these traits. For </w:t>
      </w:r>
      <w:proofErr w:type="spellStart"/>
      <w:r>
        <w:rPr>
          <w:rFonts w:eastAsia="Microsoft YaHei"/>
        </w:rPr>
        <w:t>structs</w:t>
      </w:r>
      <w:proofErr w:type="spellEnd"/>
      <w:r>
        <w:rPr>
          <w:rFonts w:eastAsia="Microsoft YaHei"/>
        </w:rPr>
        <w:t xml:space="preserve"> and </w:t>
      </w:r>
      <w:proofErr w:type="spellStart"/>
      <w:r>
        <w:rPr>
          <w:rFonts w:eastAsia="Microsoft YaHei"/>
        </w:rPr>
        <w:t>enums</w:t>
      </w:r>
      <w:proofErr w:type="spellEnd"/>
      <w:r>
        <w:rPr>
          <w:rFonts w:eastAsia="Microsoft YaHei"/>
        </w:rPr>
        <w:t xml:space="preserve"> that you define, you’ll need to implement </w:t>
      </w:r>
      <w:proofErr w:type="spellStart"/>
      <w:r>
        <w:rPr>
          <w:rStyle w:val="Literal"/>
        </w:rPr>
        <w:t>PartialEq</w:t>
      </w:r>
      <w:proofErr w:type="spellEnd"/>
      <w:r>
        <w:rPr>
          <w:rFonts w:eastAsia="Microsoft YaHei"/>
        </w:rPr>
        <w:t xml:space="preserve"> in order to be able to assert that values of those types are equal or not equal. You’ll need to implement </w:t>
      </w:r>
      <w:r>
        <w:rPr>
          <w:rStyle w:val="Literal"/>
        </w:rPr>
        <w:t>Debug</w:t>
      </w:r>
      <w:r>
        <w:rPr>
          <w:rFonts w:eastAsia="Microsoft YaHei"/>
        </w:rPr>
        <w:t xml:space="preserve"> in order to be able to print out the values in the case that the assertion fails. Because both of these traits are derivable traits, as we mentioned in Chapter 5, this is usually as straightforward as adding the </w:t>
      </w:r>
      <w:r>
        <w:rPr>
          <w:rStyle w:val="Literal"/>
        </w:rPr>
        <w:t>#[derive(</w:t>
      </w:r>
      <w:proofErr w:type="spellStart"/>
      <w:r>
        <w:rPr>
          <w:rStyle w:val="Literal"/>
        </w:rPr>
        <w:t>PartialEq</w:t>
      </w:r>
      <w:proofErr w:type="spellEnd"/>
      <w:r>
        <w:rPr>
          <w:rStyle w:val="Literal"/>
        </w:rPr>
        <w:t>, Debug)]</w:t>
      </w:r>
      <w:r>
        <w:rPr>
          <w:rFonts w:eastAsia="Microsoft YaHei"/>
        </w:rPr>
        <w:t xml:space="preserve"> annotation to your </w:t>
      </w:r>
      <w:proofErr w:type="spellStart"/>
      <w:r>
        <w:rPr>
          <w:rFonts w:eastAsia="Microsoft YaHei"/>
        </w:rPr>
        <w:t>struct</w:t>
      </w:r>
      <w:proofErr w:type="spellEnd"/>
      <w:r>
        <w:rPr>
          <w:rFonts w:eastAsia="Microsoft YaHei"/>
        </w:rPr>
        <w:t xml:space="preserve"> or </w:t>
      </w:r>
      <w:proofErr w:type="spellStart"/>
      <w:r>
        <w:rPr>
          <w:rFonts w:eastAsia="Microsoft YaHei"/>
        </w:rPr>
        <w:t>enum</w:t>
      </w:r>
      <w:proofErr w:type="spellEnd"/>
      <w:r>
        <w:rPr>
          <w:rFonts w:eastAsia="Microsoft YaHei"/>
        </w:rPr>
        <w:t xml:space="preserve"> definition. See Appendix C for more details about these and other derivable traits.</w:t>
      </w:r>
    </w:p>
    <w:p w14:paraId="6A030701" w14:textId="77777777" w:rsidR="00F2322D" w:rsidRDefault="0074630F">
      <w:pPr>
        <w:pStyle w:val="HeadB"/>
        <w:rPr>
          <w:rFonts w:eastAsia="Microsoft YaHei"/>
          <w:sz w:val="27"/>
          <w:szCs w:val="27"/>
        </w:rPr>
      </w:pPr>
      <w:bookmarkStart w:id="57" w:name="_Toc485369473"/>
      <w:bookmarkStart w:id="58" w:name="custom-failure-messages"/>
      <w:bookmarkEnd w:id="57"/>
      <w:bookmarkEnd w:id="58"/>
      <w:r>
        <w:rPr>
          <w:rFonts w:eastAsia="Microsoft YaHei"/>
        </w:rPr>
        <w:t>Custom Failure Messages</w:t>
      </w:r>
    </w:p>
    <w:p w14:paraId="1130AFC5" w14:textId="77777777" w:rsidR="00F2322D" w:rsidRDefault="0074630F">
      <w:pPr>
        <w:pStyle w:val="BodyFirst"/>
        <w:rPr>
          <w:rFonts w:eastAsia="Microsoft YaHei"/>
        </w:rPr>
      </w:pPr>
      <w:r>
        <w:rPr>
          <w:rFonts w:eastAsia="Microsoft YaHei"/>
        </w:rPr>
        <w:t xml:space="preserve">We can also add a custom message to be printed with the failure message as optional arguments to </w:t>
      </w:r>
      <w:r>
        <w:rPr>
          <w:rStyle w:val="Literal"/>
        </w:rPr>
        <w:t>assert!</w:t>
      </w:r>
      <w:r>
        <w:rPr>
          <w:rFonts w:eastAsia="Microsoft YaHei"/>
        </w:rPr>
        <w:t xml:space="preserve">, </w:t>
      </w:r>
      <w:proofErr w:type="spellStart"/>
      <w:r>
        <w:rPr>
          <w:rStyle w:val="Literal"/>
        </w:rPr>
        <w:t>assert_eq</w:t>
      </w:r>
      <w:proofErr w:type="spellEnd"/>
      <w:r>
        <w:rPr>
          <w:rStyle w:val="Literal"/>
        </w:rPr>
        <w:t>!</w:t>
      </w:r>
      <w:r>
        <w:rPr>
          <w:rFonts w:eastAsia="Microsoft YaHei"/>
        </w:rPr>
        <w:t xml:space="preserve">, and </w:t>
      </w:r>
      <w:proofErr w:type="spellStart"/>
      <w:r>
        <w:rPr>
          <w:rStyle w:val="Literal"/>
        </w:rPr>
        <w:t>assert_ne</w:t>
      </w:r>
      <w:proofErr w:type="spellEnd"/>
      <w:r>
        <w:rPr>
          <w:rStyle w:val="Literal"/>
        </w:rPr>
        <w:t>!</w:t>
      </w:r>
      <w:r>
        <w:rPr>
          <w:rFonts w:eastAsia="Microsoft YaHei"/>
        </w:rPr>
        <w:t xml:space="preserve">. Any arguments specified after the one required argument to </w:t>
      </w:r>
      <w:r>
        <w:rPr>
          <w:rStyle w:val="Literal"/>
        </w:rPr>
        <w:t>assert!</w:t>
      </w:r>
      <w:r>
        <w:rPr>
          <w:rFonts w:eastAsia="Microsoft YaHei"/>
        </w:rPr>
        <w:t xml:space="preserve"> or the two required arguments to </w:t>
      </w:r>
      <w:proofErr w:type="spellStart"/>
      <w:r>
        <w:rPr>
          <w:rStyle w:val="Literal"/>
        </w:rPr>
        <w:t>assert_eq</w:t>
      </w:r>
      <w:proofErr w:type="spellEnd"/>
      <w:r>
        <w:rPr>
          <w:rStyle w:val="Literal"/>
        </w:rPr>
        <w:t>!</w:t>
      </w:r>
      <w:r>
        <w:rPr>
          <w:rFonts w:eastAsia="Microsoft YaHei"/>
        </w:rPr>
        <w:t xml:space="preserve"> and </w:t>
      </w:r>
      <w:proofErr w:type="spellStart"/>
      <w:r>
        <w:rPr>
          <w:rStyle w:val="Literal"/>
        </w:rPr>
        <w:t>assert_ne</w:t>
      </w:r>
      <w:proofErr w:type="spellEnd"/>
      <w:r>
        <w:rPr>
          <w:rStyle w:val="Literal"/>
        </w:rPr>
        <w:t>!</w:t>
      </w:r>
      <w:r>
        <w:rPr>
          <w:rFonts w:eastAsia="Microsoft YaHei"/>
        </w:rPr>
        <w:t xml:space="preserve"> are passed along to the </w:t>
      </w:r>
      <w:r>
        <w:rPr>
          <w:rStyle w:val="Literal"/>
        </w:rPr>
        <w:t>format!</w:t>
      </w:r>
      <w:r>
        <w:rPr>
          <w:rFonts w:eastAsia="Microsoft YaHei"/>
        </w:rPr>
        <w:t xml:space="preserve"> macro that we talked about in Chapter 8, so you can pass a format string that contains </w:t>
      </w:r>
      <w:r>
        <w:rPr>
          <w:rStyle w:val="Literal"/>
        </w:rPr>
        <w:t>{}</w:t>
      </w:r>
      <w:r>
        <w:rPr>
          <w:rFonts w:eastAsia="Microsoft YaHei"/>
        </w:rPr>
        <w:t xml:space="preserve"> placeholders and values to go in the placeholders. Custom messages are useful in order to document what an assertion means, so that when the test fails, we have a better idea of what the problem is with the code.</w:t>
      </w:r>
    </w:p>
    <w:p w14:paraId="13D3DC74" w14:textId="77777777" w:rsidR="00F2322D" w:rsidRDefault="0074630F">
      <w:pPr>
        <w:pStyle w:val="Body"/>
        <w:rPr>
          <w:rFonts w:eastAsia="Microsoft YaHei"/>
        </w:rPr>
      </w:pPr>
      <w:r>
        <w:rPr>
          <w:rFonts w:eastAsia="Microsoft YaHei"/>
        </w:rPr>
        <w:t>For example, let’s say we have a function that greets people by name, and we want to test that the name we pass into the function appears in the output:</w:t>
      </w:r>
    </w:p>
    <w:p w14:paraId="41BD1759" w14:textId="77777777" w:rsidR="00F2322D" w:rsidRDefault="0074630F">
      <w:pPr>
        <w:pStyle w:val="ProductionDirective"/>
        <w:rPr>
          <w:rFonts w:eastAsia="Microsoft YaHei"/>
        </w:rPr>
      </w:pPr>
      <w:r>
        <w:rPr>
          <w:rFonts w:eastAsia="Microsoft YaHei"/>
        </w:rPr>
        <w:t>Filename: src/lib.rs</w:t>
      </w:r>
    </w:p>
    <w:p w14:paraId="0E357692" w14:textId="77777777" w:rsidR="00F2322D" w:rsidRDefault="0074630F">
      <w:pPr>
        <w:pStyle w:val="CodeA"/>
      </w:pPr>
      <w:r>
        <w:t xml:space="preserve">pub </w:t>
      </w:r>
      <w:proofErr w:type="spellStart"/>
      <w:r>
        <w:t>fn</w:t>
      </w:r>
      <w:proofErr w:type="spellEnd"/>
      <w:r>
        <w:t xml:space="preserve"> greeting(name: &amp;</w:t>
      </w:r>
      <w:proofErr w:type="spellStart"/>
      <w:r>
        <w:t>str</w:t>
      </w:r>
      <w:proofErr w:type="spellEnd"/>
      <w:r>
        <w:t>) -&gt; String {</w:t>
      </w:r>
    </w:p>
    <w:p w14:paraId="34126C39" w14:textId="77777777" w:rsidR="00F2322D" w:rsidRDefault="0074630F">
      <w:pPr>
        <w:pStyle w:val="CodeB"/>
      </w:pPr>
      <w:r>
        <w:lastRenderedPageBreak/>
        <w:t xml:space="preserve">    format!("Hello {}!", name)</w:t>
      </w:r>
    </w:p>
    <w:p w14:paraId="41CE8E7D" w14:textId="77777777" w:rsidR="00F2322D" w:rsidRDefault="0074630F">
      <w:pPr>
        <w:pStyle w:val="CodeB"/>
      </w:pPr>
      <w:r>
        <w:t>}</w:t>
      </w:r>
    </w:p>
    <w:p w14:paraId="2C3D2BB3" w14:textId="77777777" w:rsidR="00F2322D" w:rsidRDefault="00F2322D">
      <w:pPr>
        <w:pStyle w:val="CodeB"/>
      </w:pPr>
    </w:p>
    <w:p w14:paraId="41C24725" w14:textId="77777777" w:rsidR="00F2322D" w:rsidRDefault="0074630F">
      <w:pPr>
        <w:pStyle w:val="CodeB"/>
      </w:pPr>
      <w:r>
        <w:t>#[</w:t>
      </w:r>
      <w:proofErr w:type="spellStart"/>
      <w:r>
        <w:t>cfg</w:t>
      </w:r>
      <w:proofErr w:type="spellEnd"/>
      <w:r>
        <w:t>(test)]</w:t>
      </w:r>
    </w:p>
    <w:p w14:paraId="55303D78" w14:textId="77777777" w:rsidR="00F2322D" w:rsidRDefault="0074630F">
      <w:pPr>
        <w:pStyle w:val="CodeB"/>
      </w:pPr>
      <w:r>
        <w:t>mod tests {</w:t>
      </w:r>
    </w:p>
    <w:p w14:paraId="36B2F511" w14:textId="77777777" w:rsidR="00F2322D" w:rsidRDefault="0074630F">
      <w:pPr>
        <w:pStyle w:val="CodeB"/>
      </w:pPr>
      <w:r>
        <w:t xml:space="preserve">    use super::*;</w:t>
      </w:r>
    </w:p>
    <w:p w14:paraId="0A706A2A" w14:textId="77777777" w:rsidR="00F2322D" w:rsidRDefault="00F2322D">
      <w:pPr>
        <w:pStyle w:val="CodeB"/>
      </w:pPr>
    </w:p>
    <w:p w14:paraId="15A590B2" w14:textId="77777777" w:rsidR="00F2322D" w:rsidRDefault="0074630F">
      <w:pPr>
        <w:pStyle w:val="CodeB"/>
      </w:pPr>
      <w:r>
        <w:t xml:space="preserve">    #[test]</w:t>
      </w:r>
    </w:p>
    <w:p w14:paraId="0BACC26D" w14:textId="77777777" w:rsidR="00F2322D" w:rsidRDefault="0074630F">
      <w:pPr>
        <w:pStyle w:val="CodeB"/>
      </w:pPr>
      <w:r>
        <w:t xml:space="preserve">    </w:t>
      </w:r>
      <w:proofErr w:type="spellStart"/>
      <w:r>
        <w:t>fn</w:t>
      </w:r>
      <w:proofErr w:type="spellEnd"/>
      <w:r>
        <w:t xml:space="preserve"> </w:t>
      </w:r>
      <w:proofErr w:type="spellStart"/>
      <w:r>
        <w:t>greeting_contains_name</w:t>
      </w:r>
      <w:proofErr w:type="spellEnd"/>
      <w:r>
        <w:t>() {</w:t>
      </w:r>
    </w:p>
    <w:p w14:paraId="7DAB8731" w14:textId="77777777" w:rsidR="00F2322D" w:rsidRDefault="0074630F">
      <w:pPr>
        <w:pStyle w:val="CodeB"/>
      </w:pPr>
      <w:r>
        <w:t xml:space="preserve">        let result = greeting("Carol");</w:t>
      </w:r>
    </w:p>
    <w:p w14:paraId="386E5A76" w14:textId="77777777" w:rsidR="00F2322D" w:rsidRDefault="0074630F">
      <w:pPr>
        <w:pStyle w:val="CodeB"/>
      </w:pPr>
      <w:r>
        <w:t xml:space="preserve">        assert!(</w:t>
      </w:r>
      <w:proofErr w:type="spellStart"/>
      <w:r>
        <w:t>result.contains</w:t>
      </w:r>
      <w:proofErr w:type="spellEnd"/>
      <w:r>
        <w:t>("Carol"));</w:t>
      </w:r>
    </w:p>
    <w:p w14:paraId="7C913DDA" w14:textId="77777777" w:rsidR="00F2322D" w:rsidRDefault="0074630F">
      <w:pPr>
        <w:pStyle w:val="CodeB"/>
      </w:pPr>
      <w:r>
        <w:t xml:space="preserve">    }</w:t>
      </w:r>
    </w:p>
    <w:p w14:paraId="6AFEBDFE" w14:textId="77777777" w:rsidR="00F2322D" w:rsidRDefault="0074630F">
      <w:pPr>
        <w:pStyle w:val="CodeC"/>
      </w:pPr>
      <w:r>
        <w:t>}</w:t>
      </w:r>
    </w:p>
    <w:p w14:paraId="49CBA565" w14:textId="77777777" w:rsidR="00F2322D" w:rsidRDefault="0074630F">
      <w:pPr>
        <w:pStyle w:val="Body"/>
        <w:rPr>
          <w:rFonts w:eastAsia="Microsoft YaHei"/>
        </w:rPr>
      </w:pPr>
      <w:r>
        <w:rPr>
          <w:rFonts w:eastAsia="Microsoft YaHei"/>
        </w:rPr>
        <w:t xml:space="preserve">The requirements for this program haven’t been agreed upon yet, and we’re pretty sure the </w:t>
      </w:r>
      <w:r>
        <w:rPr>
          <w:rStyle w:val="Literal"/>
        </w:rPr>
        <w:t>Hello</w:t>
      </w:r>
      <w:r>
        <w:rPr>
          <w:rFonts w:eastAsia="Microsoft YaHei"/>
        </w:rPr>
        <w:t xml:space="preserve"> text at the beginning of the greeting will change. We decided we don’t want to have to update the test for the name when that happens, so instead of checking for exact equality to the value returned from the </w:t>
      </w:r>
      <w:r>
        <w:rPr>
          <w:rStyle w:val="Literal"/>
        </w:rPr>
        <w:t>greeting</w:t>
      </w:r>
      <w:r>
        <w:rPr>
          <w:rFonts w:eastAsia="Microsoft YaHei"/>
        </w:rPr>
        <w:t xml:space="preserve"> function, we’re just going to assert that the output contains the text of the input parameter.</w:t>
      </w:r>
    </w:p>
    <w:p w14:paraId="2494F1BA" w14:textId="77777777" w:rsidR="00F2322D" w:rsidRDefault="0074630F">
      <w:pPr>
        <w:pStyle w:val="Body"/>
        <w:rPr>
          <w:rFonts w:eastAsia="Microsoft YaHei"/>
        </w:rPr>
      </w:pPr>
      <w:r>
        <w:rPr>
          <w:rFonts w:eastAsia="Microsoft YaHei"/>
        </w:rPr>
        <w:t xml:space="preserve">Let’s introduce a bug into this code to see what this test failure looks like, by changing </w:t>
      </w:r>
      <w:r>
        <w:rPr>
          <w:rStyle w:val="Literal"/>
        </w:rPr>
        <w:t>greeting</w:t>
      </w:r>
      <w:r>
        <w:rPr>
          <w:rFonts w:eastAsia="Microsoft YaHei"/>
        </w:rPr>
        <w:t xml:space="preserve"> to not include </w:t>
      </w:r>
      <w:r>
        <w:rPr>
          <w:rStyle w:val="Literal"/>
        </w:rPr>
        <w:t>name</w:t>
      </w:r>
      <w:r>
        <w:rPr>
          <w:rFonts w:eastAsia="Microsoft YaHei"/>
        </w:rPr>
        <w:t>:</w:t>
      </w:r>
    </w:p>
    <w:p w14:paraId="010A44D7" w14:textId="77777777" w:rsidR="00F2322D" w:rsidRDefault="0074630F">
      <w:pPr>
        <w:pStyle w:val="CodeA"/>
      </w:pPr>
      <w:r>
        <w:t xml:space="preserve">pub </w:t>
      </w:r>
      <w:proofErr w:type="spellStart"/>
      <w:r>
        <w:t>fn</w:t>
      </w:r>
      <w:proofErr w:type="spellEnd"/>
      <w:r>
        <w:t xml:space="preserve"> greeting(name: &amp;</w:t>
      </w:r>
      <w:proofErr w:type="spellStart"/>
      <w:r>
        <w:t>str</w:t>
      </w:r>
      <w:proofErr w:type="spellEnd"/>
      <w:r>
        <w:t>) -&gt; String {</w:t>
      </w:r>
    </w:p>
    <w:p w14:paraId="01FF9E89" w14:textId="77777777" w:rsidR="00F2322D" w:rsidRDefault="0074630F">
      <w:pPr>
        <w:pStyle w:val="CodeB"/>
      </w:pPr>
      <w:r>
        <w:t xml:space="preserve">    String::from("Hello!")</w:t>
      </w:r>
    </w:p>
    <w:p w14:paraId="4671AA9D" w14:textId="77777777" w:rsidR="00F2322D" w:rsidRDefault="0074630F">
      <w:pPr>
        <w:pStyle w:val="CodeC"/>
      </w:pPr>
      <w:r>
        <w:t>}</w:t>
      </w:r>
    </w:p>
    <w:p w14:paraId="11AB1AE5" w14:textId="77777777" w:rsidR="00F2322D" w:rsidRDefault="0074630F">
      <w:pPr>
        <w:pStyle w:val="Body"/>
        <w:rPr>
          <w:rFonts w:eastAsia="Microsoft YaHei"/>
        </w:rPr>
      </w:pPr>
      <w:r>
        <w:rPr>
          <w:rFonts w:eastAsia="Microsoft YaHei"/>
        </w:rPr>
        <w:t>Running this test produces:</w:t>
      </w:r>
    </w:p>
    <w:p w14:paraId="6C3383DA" w14:textId="77777777" w:rsidR="00F2322D" w:rsidRDefault="0074630F">
      <w:pPr>
        <w:pStyle w:val="CodeA"/>
      </w:pPr>
      <w:r>
        <w:t>running 1 test</w:t>
      </w:r>
    </w:p>
    <w:p w14:paraId="0F563909" w14:textId="77777777" w:rsidR="00F2322D" w:rsidRDefault="0074630F">
      <w:pPr>
        <w:pStyle w:val="CodeB"/>
      </w:pPr>
      <w:r>
        <w:t>test tests::</w:t>
      </w:r>
      <w:proofErr w:type="spellStart"/>
      <w:r>
        <w:t>greeting_contains_name</w:t>
      </w:r>
      <w:proofErr w:type="spellEnd"/>
      <w:r>
        <w:t xml:space="preserve"> ... FAILED</w:t>
      </w:r>
    </w:p>
    <w:p w14:paraId="79D6C50A" w14:textId="77777777" w:rsidR="00F2322D" w:rsidRDefault="00F2322D">
      <w:pPr>
        <w:pStyle w:val="CodeB"/>
      </w:pPr>
    </w:p>
    <w:p w14:paraId="3F52085E" w14:textId="77777777" w:rsidR="00F2322D" w:rsidRDefault="0074630F">
      <w:pPr>
        <w:pStyle w:val="CodeB"/>
      </w:pPr>
      <w:r>
        <w:t>failures:</w:t>
      </w:r>
    </w:p>
    <w:p w14:paraId="4917E22D" w14:textId="77777777" w:rsidR="00F2322D" w:rsidRDefault="00F2322D">
      <w:pPr>
        <w:pStyle w:val="CodeB"/>
      </w:pPr>
    </w:p>
    <w:p w14:paraId="344CC4FF" w14:textId="77777777" w:rsidR="00F2322D" w:rsidRDefault="0074630F">
      <w:pPr>
        <w:pStyle w:val="CodeB"/>
      </w:pPr>
      <w:r>
        <w:t>---- tests::</w:t>
      </w:r>
      <w:proofErr w:type="spellStart"/>
      <w:r>
        <w:t>greeting_contains_name</w:t>
      </w:r>
      <w:proofErr w:type="spellEnd"/>
      <w:r>
        <w:t xml:space="preserve"> </w:t>
      </w:r>
      <w:proofErr w:type="spellStart"/>
      <w:r>
        <w:t>stdout</w:t>
      </w:r>
      <w:proofErr w:type="spellEnd"/>
      <w:r>
        <w:t xml:space="preserve"> ----</w:t>
      </w:r>
    </w:p>
    <w:p w14:paraId="002E2CA7" w14:textId="77777777" w:rsidR="00F2322D" w:rsidRDefault="0074630F">
      <w:pPr>
        <w:pStyle w:val="CodeB"/>
      </w:pPr>
      <w:r>
        <w:t xml:space="preserve">    thread 'tests::</w:t>
      </w:r>
      <w:proofErr w:type="spellStart"/>
      <w:r>
        <w:t>greeting_contains_name</w:t>
      </w:r>
      <w:proofErr w:type="spellEnd"/>
      <w:r>
        <w:t>' panicked at 'assertion failed:</w:t>
      </w:r>
    </w:p>
    <w:p w14:paraId="0673B71F" w14:textId="77777777" w:rsidR="00F2322D" w:rsidRDefault="0074630F">
      <w:pPr>
        <w:pStyle w:val="CodeB"/>
      </w:pPr>
      <w:r>
        <w:t xml:space="preserve">    </w:t>
      </w:r>
      <w:proofErr w:type="spellStart"/>
      <w:r>
        <w:t>result.contains</w:t>
      </w:r>
      <w:proofErr w:type="spellEnd"/>
      <w:r>
        <w:t>("Carol")', src/lib.rs:12</w:t>
      </w:r>
    </w:p>
    <w:p w14:paraId="2044D970" w14:textId="77777777" w:rsidR="00F2322D" w:rsidRDefault="0074630F">
      <w:pPr>
        <w:pStyle w:val="CodeB"/>
      </w:pPr>
      <w:r>
        <w:t xml:space="preserve">note: Run with `RUST_BACKTRACE=1` for a </w:t>
      </w:r>
      <w:proofErr w:type="spellStart"/>
      <w:r>
        <w:t>backtrace</w:t>
      </w:r>
      <w:proofErr w:type="spellEnd"/>
      <w:r>
        <w:t>.</w:t>
      </w:r>
    </w:p>
    <w:p w14:paraId="0C564FE1" w14:textId="77777777" w:rsidR="00F2322D" w:rsidRDefault="00F2322D">
      <w:pPr>
        <w:pStyle w:val="CodeB"/>
      </w:pPr>
    </w:p>
    <w:p w14:paraId="66432225" w14:textId="77777777" w:rsidR="00F2322D" w:rsidRDefault="0074630F">
      <w:pPr>
        <w:pStyle w:val="CodeB"/>
      </w:pPr>
      <w:r>
        <w:t>failures:</w:t>
      </w:r>
    </w:p>
    <w:p w14:paraId="3881DEDD" w14:textId="77777777" w:rsidR="00F2322D" w:rsidRDefault="0074630F">
      <w:pPr>
        <w:pStyle w:val="CodeC"/>
      </w:pPr>
      <w:r>
        <w:lastRenderedPageBreak/>
        <w:t xml:space="preserve">    tests::</w:t>
      </w:r>
      <w:proofErr w:type="spellStart"/>
      <w:r>
        <w:t>greeting_contains_name</w:t>
      </w:r>
      <w:proofErr w:type="spellEnd"/>
    </w:p>
    <w:p w14:paraId="694F985A" w14:textId="77777777" w:rsidR="00F2322D" w:rsidRDefault="0074630F">
      <w:pPr>
        <w:pStyle w:val="Body"/>
        <w:rPr>
          <w:rFonts w:eastAsia="Microsoft YaHei"/>
        </w:rPr>
      </w:pPr>
      <w:r>
        <w:rPr>
          <w:rFonts w:eastAsia="Microsoft YaHei"/>
        </w:rPr>
        <w:t xml:space="preserve">This just tells us that the assertion failed and which line the assertion is on. A more useful failure message in this case would print the value we did get from the </w:t>
      </w:r>
      <w:r>
        <w:rPr>
          <w:rStyle w:val="Literal"/>
        </w:rPr>
        <w:t>greeting</w:t>
      </w:r>
      <w:r>
        <w:rPr>
          <w:rFonts w:eastAsia="Microsoft YaHei"/>
        </w:rPr>
        <w:t xml:space="preserve"> function. Let’s change the test function to have a custom failure message made from a format string with a placeholder filled in with the actual value we got from the </w:t>
      </w:r>
      <w:r>
        <w:rPr>
          <w:rStyle w:val="Literal"/>
        </w:rPr>
        <w:t>greeting</w:t>
      </w:r>
      <w:r>
        <w:rPr>
          <w:rFonts w:eastAsia="Microsoft YaHei"/>
        </w:rPr>
        <w:t xml:space="preserve"> function:</w:t>
      </w:r>
    </w:p>
    <w:p w14:paraId="2D94AD42" w14:textId="77777777" w:rsidR="00F2322D" w:rsidRDefault="0074630F">
      <w:pPr>
        <w:pStyle w:val="CodeA"/>
      </w:pPr>
      <w:r>
        <w:t>#[test]</w:t>
      </w:r>
    </w:p>
    <w:p w14:paraId="3BC77A6B" w14:textId="77777777" w:rsidR="00F2322D" w:rsidRDefault="0074630F">
      <w:pPr>
        <w:pStyle w:val="CodeB"/>
      </w:pPr>
      <w:proofErr w:type="spellStart"/>
      <w:r>
        <w:t>fn</w:t>
      </w:r>
      <w:proofErr w:type="spellEnd"/>
      <w:r>
        <w:t xml:space="preserve"> </w:t>
      </w:r>
      <w:proofErr w:type="spellStart"/>
      <w:r>
        <w:t>greeting_contains_name</w:t>
      </w:r>
      <w:proofErr w:type="spellEnd"/>
      <w:r>
        <w:t>() {</w:t>
      </w:r>
    </w:p>
    <w:p w14:paraId="6EB0329C" w14:textId="77777777" w:rsidR="00F2322D" w:rsidRDefault="0074630F">
      <w:pPr>
        <w:pStyle w:val="CodeB"/>
      </w:pPr>
      <w:r>
        <w:t xml:space="preserve">    let result = greeting("Carol");</w:t>
      </w:r>
    </w:p>
    <w:p w14:paraId="78927F68" w14:textId="77777777" w:rsidR="00F2322D" w:rsidRDefault="0074630F">
      <w:pPr>
        <w:pStyle w:val="CodeB"/>
      </w:pPr>
      <w:r>
        <w:t xml:space="preserve">    assert!(</w:t>
      </w:r>
    </w:p>
    <w:p w14:paraId="272EB8FC" w14:textId="77777777" w:rsidR="00F2322D" w:rsidRDefault="0074630F">
      <w:pPr>
        <w:pStyle w:val="CodeB"/>
      </w:pPr>
      <w:r>
        <w:t xml:space="preserve">        </w:t>
      </w:r>
      <w:proofErr w:type="spellStart"/>
      <w:r>
        <w:t>result.contains</w:t>
      </w:r>
      <w:proofErr w:type="spellEnd"/>
      <w:r>
        <w:t>("Carol"),</w:t>
      </w:r>
    </w:p>
    <w:p w14:paraId="467B6D4B" w14:textId="77777777" w:rsidR="00F2322D" w:rsidRDefault="0074630F">
      <w:pPr>
        <w:pStyle w:val="CodeB"/>
      </w:pPr>
      <w:r>
        <w:t xml:space="preserve">        "Greeting did not contain name, value was `{}`", result</w:t>
      </w:r>
    </w:p>
    <w:p w14:paraId="081CB69C" w14:textId="77777777" w:rsidR="00F2322D" w:rsidRDefault="0074630F">
      <w:pPr>
        <w:pStyle w:val="CodeB"/>
      </w:pPr>
      <w:r>
        <w:t xml:space="preserve">    );</w:t>
      </w:r>
    </w:p>
    <w:p w14:paraId="50962269" w14:textId="77777777" w:rsidR="00F2322D" w:rsidRDefault="0074630F">
      <w:pPr>
        <w:pStyle w:val="CodeC"/>
      </w:pPr>
      <w:r>
        <w:t>}</w:t>
      </w:r>
    </w:p>
    <w:p w14:paraId="2AB308A3" w14:textId="77777777" w:rsidR="00F2322D" w:rsidRDefault="0074630F">
      <w:pPr>
        <w:pStyle w:val="Body"/>
        <w:rPr>
          <w:rFonts w:eastAsia="Microsoft YaHei"/>
        </w:rPr>
      </w:pPr>
      <w:r>
        <w:rPr>
          <w:rFonts w:eastAsia="Microsoft YaHei"/>
        </w:rPr>
        <w:t>Now if we run the test again, we’ll get a much more informative error message:</w:t>
      </w:r>
    </w:p>
    <w:p w14:paraId="315F1DAC" w14:textId="77777777" w:rsidR="00F2322D" w:rsidRDefault="0074630F">
      <w:pPr>
        <w:pStyle w:val="CodeA"/>
      </w:pPr>
      <w:r>
        <w:t>---- tests::</w:t>
      </w:r>
      <w:proofErr w:type="spellStart"/>
      <w:r>
        <w:t>greeting_contains_name</w:t>
      </w:r>
      <w:proofErr w:type="spellEnd"/>
      <w:r>
        <w:t xml:space="preserve"> </w:t>
      </w:r>
      <w:proofErr w:type="spellStart"/>
      <w:r>
        <w:t>stdout</w:t>
      </w:r>
      <w:proofErr w:type="spellEnd"/>
      <w:r>
        <w:t xml:space="preserve"> ----</w:t>
      </w:r>
    </w:p>
    <w:p w14:paraId="29021BC3" w14:textId="77777777" w:rsidR="00F2322D" w:rsidRDefault="0074630F">
      <w:pPr>
        <w:pStyle w:val="CodeB"/>
      </w:pPr>
      <w:r>
        <w:t xml:space="preserve">    thread 'tests::</w:t>
      </w:r>
      <w:proofErr w:type="spellStart"/>
      <w:r>
        <w:t>greeting_contains_name</w:t>
      </w:r>
      <w:proofErr w:type="spellEnd"/>
      <w:r>
        <w:t>' panicked at '</w:t>
      </w:r>
      <w:del w:id="59" w:author="Carol Nichols" w:date="2017-07-09T20:14:00Z">
        <w:r>
          <w:delText>Result</w:delText>
        </w:r>
      </w:del>
      <w:ins w:id="60" w:author="Carol Nichols" w:date="2017-07-09T20:14:00Z">
        <w:r>
          <w:t>Greeting</w:t>
        </w:r>
      </w:ins>
      <w:r>
        <w:t xml:space="preserve"> did not contain</w:t>
      </w:r>
    </w:p>
    <w:p w14:paraId="50EFDE3B" w14:textId="77777777" w:rsidR="00F2322D" w:rsidRDefault="0074630F">
      <w:pPr>
        <w:pStyle w:val="CodeB"/>
      </w:pPr>
      <w:r>
        <w:t xml:space="preserve">    name, value was `Hello`', src/lib.rs:12</w:t>
      </w:r>
    </w:p>
    <w:p w14:paraId="1D2D67D6" w14:textId="77777777" w:rsidR="00F2322D" w:rsidRDefault="0074630F">
      <w:pPr>
        <w:pStyle w:val="CodeC"/>
      </w:pPr>
      <w:r>
        <w:t xml:space="preserve">note: Run with `RUST_BACKTRACE=1` for a </w:t>
      </w:r>
      <w:proofErr w:type="spellStart"/>
      <w:r>
        <w:t>backtrace</w:t>
      </w:r>
      <w:proofErr w:type="spellEnd"/>
      <w:r>
        <w:t>.</w:t>
      </w:r>
    </w:p>
    <w:p w14:paraId="71F52D85" w14:textId="77777777" w:rsidR="00F2322D" w:rsidRDefault="0074630F">
      <w:pPr>
        <w:pStyle w:val="Body"/>
        <w:rPr>
          <w:rFonts w:eastAsia="Microsoft YaHei"/>
        </w:rPr>
      </w:pPr>
      <w:r>
        <w:rPr>
          <w:rFonts w:eastAsia="Microsoft YaHei"/>
        </w:rPr>
        <w:t>We can see the value we actually got in the test output, which would help us debug what happened instead of what we were expecting to happen.</w:t>
      </w:r>
    </w:p>
    <w:p w14:paraId="65E02AAB" w14:textId="77777777" w:rsidR="00F2322D" w:rsidRDefault="0074630F">
      <w:pPr>
        <w:pStyle w:val="HeadB"/>
        <w:rPr>
          <w:rFonts w:eastAsia="Microsoft YaHei"/>
          <w:sz w:val="27"/>
          <w:szCs w:val="27"/>
        </w:rPr>
      </w:pPr>
      <w:bookmarkStart w:id="61" w:name="checking-for-panics-with-`should_panic`"/>
      <w:bookmarkStart w:id="62" w:name="_Toc485369474"/>
      <w:bookmarkEnd w:id="61"/>
      <w:r>
        <w:rPr>
          <w:rFonts w:eastAsia="Microsoft YaHei"/>
        </w:rPr>
        <w:t xml:space="preserve">Checking for Panics with </w:t>
      </w:r>
      <w:bookmarkEnd w:id="62"/>
      <w:proofErr w:type="spellStart"/>
      <w:r>
        <w:rPr>
          <w:rStyle w:val="Literal"/>
        </w:rPr>
        <w:t>should_panic</w:t>
      </w:r>
      <w:proofErr w:type="spellEnd"/>
    </w:p>
    <w:p w14:paraId="63D1DCED" w14:textId="77777777" w:rsidR="00F2322D" w:rsidRDefault="0074630F">
      <w:pPr>
        <w:pStyle w:val="BodyFirst"/>
        <w:rPr>
          <w:rFonts w:eastAsia="Microsoft YaHei"/>
        </w:rPr>
      </w:pPr>
      <w:r>
        <w:rPr>
          <w:rFonts w:eastAsia="Microsoft YaHei"/>
        </w:rPr>
        <w:t xml:space="preserve">In addition to checking that our code returns the correct values we expect, it’s also important to check that our code handles error conditions as we expect. For example, consider the </w:t>
      </w:r>
      <w:r>
        <w:rPr>
          <w:rStyle w:val="Literal"/>
        </w:rPr>
        <w:t>Guess</w:t>
      </w:r>
      <w:r>
        <w:rPr>
          <w:rFonts w:eastAsia="Microsoft YaHei"/>
        </w:rPr>
        <w:t xml:space="preserve"> type that we created in Chapter 9 in Listing 9-8. Other code that uses </w:t>
      </w:r>
      <w:r>
        <w:rPr>
          <w:rStyle w:val="Literal"/>
        </w:rPr>
        <w:t>Guess</w:t>
      </w:r>
      <w:r>
        <w:rPr>
          <w:rFonts w:eastAsia="Microsoft YaHei"/>
        </w:rPr>
        <w:t xml:space="preserve"> is depending on the guarantee that </w:t>
      </w:r>
      <w:r>
        <w:rPr>
          <w:rStyle w:val="Literal"/>
        </w:rPr>
        <w:t>Guess</w:t>
      </w:r>
      <w:r>
        <w:rPr>
          <w:rFonts w:eastAsia="Microsoft YaHei"/>
        </w:rPr>
        <w:t xml:space="preserve"> instances will only contain values between 1 and 100. We can write a test that ensures that attempting to create a </w:t>
      </w:r>
      <w:r>
        <w:rPr>
          <w:rStyle w:val="Literal"/>
        </w:rPr>
        <w:t>Guess</w:t>
      </w:r>
      <w:r>
        <w:rPr>
          <w:rFonts w:eastAsia="Microsoft YaHei"/>
        </w:rPr>
        <w:t xml:space="preserve"> instance with a value outside that range panics.</w:t>
      </w:r>
    </w:p>
    <w:p w14:paraId="05156524" w14:textId="5B3D9B51" w:rsidR="00F2322D" w:rsidRDefault="0074630F">
      <w:pPr>
        <w:pStyle w:val="Body"/>
      </w:pPr>
      <w:r>
        <w:rPr>
          <w:rFonts w:eastAsia="Microsoft YaHei"/>
        </w:rPr>
        <w:t xml:space="preserve">We can do this by adding another attribute, </w:t>
      </w:r>
      <w:proofErr w:type="spellStart"/>
      <w:r>
        <w:rPr>
          <w:rStyle w:val="Literal"/>
        </w:rPr>
        <w:t>should_panic</w:t>
      </w:r>
      <w:proofErr w:type="spellEnd"/>
      <w:r>
        <w:rPr>
          <w:rFonts w:eastAsia="Microsoft YaHei"/>
        </w:rPr>
        <w:t>, to our test function. This attribute makes a test pass if the code inside the function panics, and the test will fail if the code inside the function does</w:t>
      </w:r>
      <w:del w:id="63" w:author="Carol Nichols" w:date="2017-07-09T20:15:00Z">
        <w:r>
          <w:rPr>
            <w:rFonts w:eastAsia="Microsoft YaHei"/>
          </w:rPr>
          <w:delText xml:space="preserve"> non</w:delText>
        </w:r>
      </w:del>
      <w:ins w:id="64" w:author="Carol Nichols" w:date="2017-07-09T20:15:00Z">
        <w:r>
          <w:rPr>
            <w:rFonts w:eastAsia="Microsoft YaHei"/>
          </w:rPr>
          <w:t>n</w:t>
        </w:r>
      </w:ins>
      <w:ins w:id="65" w:author="Carol Nichols" w:date="2017-08-05T20:11:00Z">
        <w:r w:rsidR="00F3484C">
          <w:rPr>
            <w:rFonts w:eastAsia="Microsoft YaHei"/>
          </w:rPr>
          <w:t>’</w:t>
        </w:r>
      </w:ins>
      <w:bookmarkStart w:id="66" w:name="_GoBack"/>
      <w:bookmarkEnd w:id="66"/>
      <w:ins w:id="67" w:author="Carol Nichols" w:date="2017-07-09T20:15:00Z">
        <w:r>
          <w:rPr>
            <w:rFonts w:eastAsia="Microsoft YaHei"/>
          </w:rPr>
          <w:t>t</w:t>
        </w:r>
      </w:ins>
      <w:r>
        <w:rPr>
          <w:rFonts w:eastAsia="Microsoft YaHei"/>
        </w:rPr>
        <w:t xml:space="preserve"> panic.</w:t>
      </w:r>
    </w:p>
    <w:p w14:paraId="20D5BEEB" w14:textId="77777777" w:rsidR="00F2322D" w:rsidRDefault="0074630F">
      <w:pPr>
        <w:pStyle w:val="Body"/>
        <w:rPr>
          <w:rFonts w:eastAsia="Microsoft YaHei"/>
        </w:rPr>
      </w:pPr>
      <w:r>
        <w:rPr>
          <w:rFonts w:eastAsia="Microsoft YaHei"/>
        </w:rPr>
        <w:lastRenderedPageBreak/>
        <w:t xml:space="preserve">Listing 11-8 shows how we’d write a test that checks the error conditions of </w:t>
      </w:r>
      <w:r>
        <w:rPr>
          <w:rStyle w:val="Literal"/>
        </w:rPr>
        <w:t>Guess::new</w:t>
      </w:r>
      <w:r>
        <w:rPr>
          <w:rFonts w:eastAsia="Microsoft YaHei"/>
        </w:rPr>
        <w:t xml:space="preserve"> happen when we expect:</w:t>
      </w:r>
    </w:p>
    <w:p w14:paraId="4309F09F" w14:textId="77777777" w:rsidR="00F2322D" w:rsidRDefault="0074630F">
      <w:pPr>
        <w:pStyle w:val="ProductionDirective"/>
        <w:rPr>
          <w:rFonts w:eastAsia="Microsoft YaHei"/>
        </w:rPr>
      </w:pPr>
      <w:r>
        <w:rPr>
          <w:rFonts w:eastAsia="Microsoft YaHei"/>
        </w:rPr>
        <w:t>Filename: src/lib.rs</w:t>
      </w:r>
    </w:p>
    <w:p w14:paraId="6F60E6E4" w14:textId="77777777" w:rsidR="00F2322D" w:rsidRDefault="0074630F">
      <w:pPr>
        <w:pStyle w:val="CodeA"/>
      </w:pPr>
      <w:proofErr w:type="spellStart"/>
      <w:r>
        <w:t>struct</w:t>
      </w:r>
      <w:proofErr w:type="spellEnd"/>
      <w:r>
        <w:t xml:space="preserve"> Guess {</w:t>
      </w:r>
    </w:p>
    <w:p w14:paraId="73869E94" w14:textId="77777777" w:rsidR="00F2322D" w:rsidRDefault="0074630F">
      <w:pPr>
        <w:pStyle w:val="CodeB"/>
      </w:pPr>
      <w:r>
        <w:t xml:space="preserve">    value: u32,</w:t>
      </w:r>
    </w:p>
    <w:p w14:paraId="0E7E8762" w14:textId="77777777" w:rsidR="00F2322D" w:rsidRDefault="0074630F">
      <w:pPr>
        <w:pStyle w:val="CodeB"/>
      </w:pPr>
      <w:r>
        <w:t>}</w:t>
      </w:r>
    </w:p>
    <w:p w14:paraId="271C7892" w14:textId="77777777" w:rsidR="00F2322D" w:rsidRDefault="00F2322D">
      <w:pPr>
        <w:pStyle w:val="CodeB"/>
      </w:pPr>
    </w:p>
    <w:p w14:paraId="0A4A34D6" w14:textId="77777777" w:rsidR="00F2322D" w:rsidRDefault="0074630F">
      <w:pPr>
        <w:pStyle w:val="CodeB"/>
      </w:pPr>
      <w:proofErr w:type="spellStart"/>
      <w:r>
        <w:t>impl</w:t>
      </w:r>
      <w:proofErr w:type="spellEnd"/>
      <w:r>
        <w:t xml:space="preserve"> Guess {</w:t>
      </w:r>
    </w:p>
    <w:p w14:paraId="5BD9A745" w14:textId="77777777" w:rsidR="00F2322D" w:rsidRDefault="0074630F">
      <w:pPr>
        <w:pStyle w:val="CodeB"/>
      </w:pPr>
      <w:r>
        <w:t xml:space="preserve">    pub </w:t>
      </w:r>
      <w:proofErr w:type="spellStart"/>
      <w:r>
        <w:t>fn</w:t>
      </w:r>
      <w:proofErr w:type="spellEnd"/>
      <w:r>
        <w:t xml:space="preserve"> new(value: u32) -&gt; Guess {</w:t>
      </w:r>
    </w:p>
    <w:p w14:paraId="47F2DE61" w14:textId="77777777" w:rsidR="00F2322D" w:rsidRDefault="0074630F">
      <w:pPr>
        <w:pStyle w:val="CodeB"/>
      </w:pPr>
      <w:r>
        <w:t xml:space="preserve">        if value &lt; 1 || value &gt; 100 {</w:t>
      </w:r>
    </w:p>
    <w:p w14:paraId="4B4A00AF" w14:textId="77777777" w:rsidR="00F2322D" w:rsidRDefault="0074630F">
      <w:pPr>
        <w:pStyle w:val="CodeB"/>
      </w:pPr>
      <w:r>
        <w:t xml:space="preserve">            panic!("Guess value must be between 1 and 100, got {}.", value);</w:t>
      </w:r>
    </w:p>
    <w:p w14:paraId="7109246B" w14:textId="77777777" w:rsidR="00F2322D" w:rsidRDefault="0074630F">
      <w:pPr>
        <w:pStyle w:val="CodeB"/>
      </w:pPr>
      <w:r>
        <w:t xml:space="preserve">        }</w:t>
      </w:r>
    </w:p>
    <w:p w14:paraId="06C71DD4" w14:textId="77777777" w:rsidR="00F2322D" w:rsidRDefault="00F2322D">
      <w:pPr>
        <w:pStyle w:val="CodeB"/>
      </w:pPr>
    </w:p>
    <w:p w14:paraId="1FCFF25C" w14:textId="77777777" w:rsidR="00F2322D" w:rsidRDefault="0074630F">
      <w:pPr>
        <w:pStyle w:val="CodeB"/>
      </w:pPr>
      <w:r>
        <w:t xml:space="preserve">        Guess {</w:t>
      </w:r>
    </w:p>
    <w:p w14:paraId="07916A93" w14:textId="77777777" w:rsidR="00F2322D" w:rsidRDefault="0074630F">
      <w:pPr>
        <w:pStyle w:val="CodeB"/>
      </w:pPr>
      <w:r>
        <w:t xml:space="preserve">            </w:t>
      </w:r>
      <w:del w:id="68" w:author="Carol Nichols" w:date="2017-07-09T20:15:00Z">
        <w:r>
          <w:delText xml:space="preserve">value: </w:delText>
        </w:r>
      </w:del>
      <w:r>
        <w:t>value</w:t>
      </w:r>
      <w:del w:id="69" w:author="Carol Nichols" w:date="2017-07-09T20:15:00Z">
        <w:r>
          <w:delText>,</w:delText>
        </w:r>
      </w:del>
    </w:p>
    <w:p w14:paraId="70B230E3" w14:textId="77777777" w:rsidR="00F2322D" w:rsidRDefault="0074630F">
      <w:pPr>
        <w:pStyle w:val="CodeB"/>
      </w:pPr>
      <w:r>
        <w:t xml:space="preserve">        }</w:t>
      </w:r>
    </w:p>
    <w:p w14:paraId="7F0A6A19" w14:textId="77777777" w:rsidR="00F2322D" w:rsidRDefault="0074630F">
      <w:pPr>
        <w:pStyle w:val="CodeB"/>
      </w:pPr>
      <w:r>
        <w:t xml:space="preserve">    }</w:t>
      </w:r>
    </w:p>
    <w:p w14:paraId="4D95482D" w14:textId="77777777" w:rsidR="00F2322D" w:rsidRDefault="0074630F">
      <w:pPr>
        <w:pStyle w:val="CodeB"/>
      </w:pPr>
      <w:r>
        <w:t>}</w:t>
      </w:r>
    </w:p>
    <w:p w14:paraId="72FED35E" w14:textId="77777777" w:rsidR="00F2322D" w:rsidRDefault="00F2322D">
      <w:pPr>
        <w:pStyle w:val="CodeB"/>
      </w:pPr>
    </w:p>
    <w:p w14:paraId="34FFA201" w14:textId="77777777" w:rsidR="00F2322D" w:rsidRDefault="0074630F">
      <w:pPr>
        <w:pStyle w:val="CodeB"/>
      </w:pPr>
      <w:r>
        <w:t>#[</w:t>
      </w:r>
      <w:proofErr w:type="spellStart"/>
      <w:r>
        <w:t>cfg</w:t>
      </w:r>
      <w:proofErr w:type="spellEnd"/>
      <w:r>
        <w:t>(test)]</w:t>
      </w:r>
    </w:p>
    <w:p w14:paraId="4DF6C6B8" w14:textId="77777777" w:rsidR="00F2322D" w:rsidRDefault="0074630F">
      <w:pPr>
        <w:pStyle w:val="CodeB"/>
      </w:pPr>
      <w:r>
        <w:t>mod tests {</w:t>
      </w:r>
    </w:p>
    <w:p w14:paraId="0F327031" w14:textId="77777777" w:rsidR="00F2322D" w:rsidRDefault="0074630F">
      <w:pPr>
        <w:pStyle w:val="CodeB"/>
      </w:pPr>
      <w:r>
        <w:t xml:space="preserve">    use super::*;</w:t>
      </w:r>
    </w:p>
    <w:p w14:paraId="1D06B822" w14:textId="77777777" w:rsidR="00F2322D" w:rsidRDefault="00F2322D">
      <w:pPr>
        <w:pStyle w:val="CodeB"/>
      </w:pPr>
    </w:p>
    <w:p w14:paraId="25D2A9E6" w14:textId="77777777" w:rsidR="00F2322D" w:rsidRDefault="0074630F">
      <w:pPr>
        <w:pStyle w:val="CodeB"/>
      </w:pPr>
      <w:r>
        <w:t xml:space="preserve">    #[test]</w:t>
      </w:r>
    </w:p>
    <w:p w14:paraId="1DCCA337" w14:textId="77777777" w:rsidR="00F2322D" w:rsidRDefault="0074630F">
      <w:pPr>
        <w:pStyle w:val="CodeB"/>
      </w:pPr>
      <w:r>
        <w:t xml:space="preserve">    #[</w:t>
      </w:r>
      <w:proofErr w:type="spellStart"/>
      <w:r>
        <w:t>should_panic</w:t>
      </w:r>
      <w:proofErr w:type="spellEnd"/>
      <w:r>
        <w:t>]</w:t>
      </w:r>
    </w:p>
    <w:p w14:paraId="4E9E3378" w14:textId="77777777" w:rsidR="00F2322D" w:rsidRDefault="0074630F">
      <w:pPr>
        <w:pStyle w:val="CodeB"/>
      </w:pPr>
      <w:r>
        <w:t xml:space="preserve">    </w:t>
      </w:r>
      <w:proofErr w:type="spellStart"/>
      <w:r>
        <w:t>fn</w:t>
      </w:r>
      <w:proofErr w:type="spellEnd"/>
      <w:r>
        <w:t xml:space="preserve"> greater_than_100() {</w:t>
      </w:r>
    </w:p>
    <w:p w14:paraId="26296F2B" w14:textId="77777777" w:rsidR="00F2322D" w:rsidRDefault="0074630F">
      <w:pPr>
        <w:pStyle w:val="CodeB"/>
      </w:pPr>
      <w:r>
        <w:t xml:space="preserve">        Guess::new(200);</w:t>
      </w:r>
    </w:p>
    <w:p w14:paraId="1E9A7FAB" w14:textId="77777777" w:rsidR="00F2322D" w:rsidRDefault="0074630F">
      <w:pPr>
        <w:pStyle w:val="CodeB"/>
      </w:pPr>
      <w:r>
        <w:t xml:space="preserve">    }</w:t>
      </w:r>
    </w:p>
    <w:p w14:paraId="28207BB2" w14:textId="77777777" w:rsidR="00F2322D" w:rsidRDefault="0074630F">
      <w:pPr>
        <w:pStyle w:val="CodeC"/>
      </w:pPr>
      <w:r>
        <w:t>}</w:t>
      </w:r>
    </w:p>
    <w:p w14:paraId="01361477" w14:textId="77777777" w:rsidR="00F2322D" w:rsidRDefault="0074630F">
      <w:pPr>
        <w:pStyle w:val="Listing"/>
        <w:rPr>
          <w:rFonts w:eastAsia="Microsoft YaHei"/>
        </w:rPr>
      </w:pPr>
      <w:r>
        <w:rPr>
          <w:rFonts w:eastAsia="Microsoft YaHei"/>
        </w:rPr>
        <w:t xml:space="preserve">Listing 11-8: Testing that a condition will cause a </w:t>
      </w:r>
      <w:r>
        <w:rPr>
          <w:rStyle w:val="Literal"/>
        </w:rPr>
        <w:t>panic!</w:t>
      </w:r>
    </w:p>
    <w:p w14:paraId="12BBC092" w14:textId="77777777" w:rsidR="00F2322D" w:rsidRDefault="0074630F">
      <w:pPr>
        <w:pStyle w:val="Body"/>
        <w:rPr>
          <w:rFonts w:eastAsia="Microsoft YaHei"/>
        </w:rPr>
      </w:pPr>
      <w:r>
        <w:rPr>
          <w:rFonts w:eastAsia="Microsoft YaHei"/>
        </w:rPr>
        <w:t xml:space="preserve">The </w:t>
      </w:r>
      <w:r>
        <w:rPr>
          <w:rStyle w:val="Literal"/>
        </w:rPr>
        <w:t>#[</w:t>
      </w:r>
      <w:proofErr w:type="spellStart"/>
      <w:r>
        <w:rPr>
          <w:rStyle w:val="Literal"/>
        </w:rPr>
        <w:t>should_panic</w:t>
      </w:r>
      <w:proofErr w:type="spellEnd"/>
      <w:r>
        <w:rPr>
          <w:rStyle w:val="Literal"/>
        </w:rPr>
        <w:t>]</w:t>
      </w:r>
      <w:r>
        <w:rPr>
          <w:rFonts w:eastAsia="Microsoft YaHei"/>
        </w:rPr>
        <w:t xml:space="preserve"> attribute goes after the </w:t>
      </w:r>
      <w:r>
        <w:rPr>
          <w:rStyle w:val="Literal"/>
        </w:rPr>
        <w:t>#[test]</w:t>
      </w:r>
      <w:r>
        <w:rPr>
          <w:rFonts w:eastAsia="Microsoft YaHei"/>
        </w:rPr>
        <w:t xml:space="preserve"> attribute and before the test function it applies to. Let’s see what it looks like when this test passes:</w:t>
      </w:r>
    </w:p>
    <w:p w14:paraId="47D76261" w14:textId="77777777" w:rsidR="00F2322D" w:rsidRDefault="0074630F">
      <w:pPr>
        <w:pStyle w:val="CodeA"/>
      </w:pPr>
      <w:r>
        <w:t>running 1 test</w:t>
      </w:r>
    </w:p>
    <w:p w14:paraId="2CE5F134" w14:textId="77777777" w:rsidR="00F2322D" w:rsidRDefault="0074630F">
      <w:pPr>
        <w:pStyle w:val="CodeB"/>
      </w:pPr>
      <w:r>
        <w:t>test tests::greater_than_100 ... ok</w:t>
      </w:r>
    </w:p>
    <w:p w14:paraId="0C631E7A" w14:textId="77777777" w:rsidR="00F2322D" w:rsidRDefault="00F2322D">
      <w:pPr>
        <w:pStyle w:val="CodeB"/>
      </w:pPr>
    </w:p>
    <w:p w14:paraId="5194E5D7" w14:textId="77777777" w:rsidR="00F2322D" w:rsidRDefault="0074630F">
      <w:pPr>
        <w:pStyle w:val="CodeC"/>
      </w:pPr>
      <w:r>
        <w:lastRenderedPageBreak/>
        <w:t>test result: ok. 1 passed; 0 failed; 0 ignored; 0 measured</w:t>
      </w:r>
    </w:p>
    <w:p w14:paraId="584259CC" w14:textId="77777777" w:rsidR="00F2322D" w:rsidRDefault="0074630F">
      <w:pPr>
        <w:pStyle w:val="Body"/>
        <w:rPr>
          <w:rFonts w:eastAsia="Microsoft YaHei"/>
        </w:rPr>
      </w:pPr>
      <w:r>
        <w:rPr>
          <w:rFonts w:eastAsia="Microsoft YaHei"/>
        </w:rPr>
        <w:t xml:space="preserve">Looks good! Now let’s introduce a bug in our code, by removing the condition that the </w:t>
      </w:r>
      <w:r>
        <w:rPr>
          <w:rStyle w:val="Literal"/>
        </w:rPr>
        <w:t>new</w:t>
      </w:r>
      <w:r>
        <w:rPr>
          <w:rFonts w:eastAsia="Microsoft YaHei"/>
        </w:rPr>
        <w:t xml:space="preserve"> function will panic if the value is greater than 100:</w:t>
      </w:r>
    </w:p>
    <w:p w14:paraId="047BC825" w14:textId="77777777" w:rsidR="00F2322D" w:rsidRDefault="0074630F">
      <w:pPr>
        <w:pStyle w:val="CodeA"/>
      </w:pPr>
      <w:proofErr w:type="spellStart"/>
      <w:r>
        <w:t>impl</w:t>
      </w:r>
      <w:proofErr w:type="spellEnd"/>
      <w:r>
        <w:t xml:space="preserve"> Guess {</w:t>
      </w:r>
    </w:p>
    <w:p w14:paraId="1BB9EF89" w14:textId="77777777" w:rsidR="00F2322D" w:rsidRDefault="0074630F">
      <w:pPr>
        <w:pStyle w:val="CodeB"/>
      </w:pPr>
      <w:r>
        <w:t xml:space="preserve">    pub </w:t>
      </w:r>
      <w:proofErr w:type="spellStart"/>
      <w:r>
        <w:t>fn</w:t>
      </w:r>
      <w:proofErr w:type="spellEnd"/>
      <w:r>
        <w:t xml:space="preserve"> new(value: u32) -&gt; Guess {</w:t>
      </w:r>
    </w:p>
    <w:p w14:paraId="4727282C" w14:textId="77777777" w:rsidR="00F2322D" w:rsidRDefault="0074630F">
      <w:pPr>
        <w:pStyle w:val="CodeB"/>
      </w:pPr>
      <w:r>
        <w:t xml:space="preserve">        if value &lt; 1  {</w:t>
      </w:r>
    </w:p>
    <w:p w14:paraId="443CEBD0" w14:textId="77777777" w:rsidR="00F2322D" w:rsidRDefault="0074630F">
      <w:pPr>
        <w:pStyle w:val="CodeB"/>
      </w:pPr>
      <w:r>
        <w:t xml:space="preserve">            panic!("Guess value must be between 1 and 100, got {}.", value);</w:t>
      </w:r>
    </w:p>
    <w:p w14:paraId="702F5D81" w14:textId="77777777" w:rsidR="00F2322D" w:rsidRDefault="0074630F">
      <w:pPr>
        <w:pStyle w:val="CodeB"/>
      </w:pPr>
      <w:r>
        <w:t xml:space="preserve">        }</w:t>
      </w:r>
    </w:p>
    <w:p w14:paraId="642320FC" w14:textId="77777777" w:rsidR="00F2322D" w:rsidRDefault="00F2322D">
      <w:pPr>
        <w:pStyle w:val="CodeB"/>
      </w:pPr>
    </w:p>
    <w:p w14:paraId="32B55EF4" w14:textId="77777777" w:rsidR="00F2322D" w:rsidRDefault="0074630F">
      <w:pPr>
        <w:pStyle w:val="CodeB"/>
      </w:pPr>
      <w:r>
        <w:t xml:space="preserve">        Guess {</w:t>
      </w:r>
    </w:p>
    <w:p w14:paraId="730896B2" w14:textId="77777777" w:rsidR="00F2322D" w:rsidRDefault="0074630F">
      <w:pPr>
        <w:pStyle w:val="CodeB"/>
      </w:pPr>
      <w:r>
        <w:t xml:space="preserve">            value</w:t>
      </w:r>
      <w:del w:id="70" w:author="Carol Nichols" w:date="2017-07-09T20:15:00Z">
        <w:r>
          <w:delText>: value,</w:delText>
        </w:r>
      </w:del>
    </w:p>
    <w:p w14:paraId="2B8A259F" w14:textId="77777777" w:rsidR="00F2322D" w:rsidRDefault="0074630F">
      <w:pPr>
        <w:pStyle w:val="CodeB"/>
      </w:pPr>
      <w:r>
        <w:t xml:space="preserve">        }</w:t>
      </w:r>
    </w:p>
    <w:p w14:paraId="6DD22172" w14:textId="77777777" w:rsidR="00F2322D" w:rsidRDefault="0074630F">
      <w:pPr>
        <w:pStyle w:val="CodeB"/>
      </w:pPr>
      <w:r>
        <w:t xml:space="preserve">    }</w:t>
      </w:r>
    </w:p>
    <w:p w14:paraId="315A06B4" w14:textId="77777777" w:rsidR="00F2322D" w:rsidRDefault="0074630F">
      <w:pPr>
        <w:pStyle w:val="CodeC"/>
      </w:pPr>
      <w:r>
        <w:t>}</w:t>
      </w:r>
    </w:p>
    <w:p w14:paraId="65BFFDA2" w14:textId="77777777" w:rsidR="00F2322D" w:rsidRDefault="0074630F">
      <w:pPr>
        <w:pStyle w:val="Body"/>
        <w:rPr>
          <w:rFonts w:eastAsia="Microsoft YaHei"/>
        </w:rPr>
      </w:pPr>
      <w:r>
        <w:rPr>
          <w:rFonts w:eastAsia="Microsoft YaHei"/>
        </w:rPr>
        <w:t>If we run the test from Listing 11-8, it will fail:</w:t>
      </w:r>
    </w:p>
    <w:p w14:paraId="11720C51" w14:textId="77777777" w:rsidR="00F2322D" w:rsidRDefault="0074630F">
      <w:pPr>
        <w:pStyle w:val="CodeA"/>
      </w:pPr>
      <w:r>
        <w:t>running 1 test</w:t>
      </w:r>
    </w:p>
    <w:p w14:paraId="5F4F3872" w14:textId="77777777" w:rsidR="00F2322D" w:rsidRDefault="0074630F">
      <w:pPr>
        <w:pStyle w:val="CodeB"/>
      </w:pPr>
      <w:r>
        <w:t>test tests::greater_than_100 ... FAILED</w:t>
      </w:r>
    </w:p>
    <w:p w14:paraId="7D355004" w14:textId="77777777" w:rsidR="00F2322D" w:rsidRDefault="00F2322D">
      <w:pPr>
        <w:pStyle w:val="CodeB"/>
      </w:pPr>
    </w:p>
    <w:p w14:paraId="014BAB28" w14:textId="77777777" w:rsidR="00F2322D" w:rsidRDefault="0074630F">
      <w:pPr>
        <w:pStyle w:val="CodeB"/>
      </w:pPr>
      <w:r>
        <w:t>failures:</w:t>
      </w:r>
    </w:p>
    <w:p w14:paraId="4EF1E131" w14:textId="77777777" w:rsidR="00F2322D" w:rsidRDefault="00F2322D">
      <w:pPr>
        <w:pStyle w:val="CodeB"/>
      </w:pPr>
    </w:p>
    <w:p w14:paraId="3058EF77" w14:textId="77777777" w:rsidR="00F2322D" w:rsidRDefault="0074630F">
      <w:pPr>
        <w:pStyle w:val="CodeB"/>
      </w:pPr>
      <w:r>
        <w:t>failures:</w:t>
      </w:r>
    </w:p>
    <w:p w14:paraId="5EE7854A" w14:textId="77777777" w:rsidR="00F2322D" w:rsidRDefault="0074630F">
      <w:pPr>
        <w:pStyle w:val="CodeB"/>
      </w:pPr>
      <w:r>
        <w:t xml:space="preserve">    tests::greater_than_100</w:t>
      </w:r>
    </w:p>
    <w:p w14:paraId="72F158A6" w14:textId="77777777" w:rsidR="00F2322D" w:rsidRDefault="00F2322D">
      <w:pPr>
        <w:pStyle w:val="CodeB"/>
      </w:pPr>
    </w:p>
    <w:p w14:paraId="2FE2C04E" w14:textId="77777777" w:rsidR="00F2322D" w:rsidRDefault="0074630F">
      <w:pPr>
        <w:pStyle w:val="CodeC"/>
      </w:pPr>
      <w:r>
        <w:t>test result: FAILED. 0 passed; 1 failed; 0 ignored; 0 measured</w:t>
      </w:r>
    </w:p>
    <w:p w14:paraId="28F84EAC" w14:textId="77777777" w:rsidR="00F2322D" w:rsidRDefault="0074630F">
      <w:pPr>
        <w:pStyle w:val="Body"/>
        <w:rPr>
          <w:rFonts w:eastAsia="Microsoft YaHei"/>
        </w:rPr>
      </w:pPr>
      <w:r>
        <w:rPr>
          <w:rFonts w:eastAsia="Microsoft YaHei"/>
        </w:rPr>
        <w:t xml:space="preserve">We don’t get a very helpful message in this case, but once we look at the test function, we can see that it’s annotated with </w:t>
      </w:r>
      <w:r>
        <w:rPr>
          <w:rStyle w:val="Literal"/>
        </w:rPr>
        <w:t>#[</w:t>
      </w:r>
      <w:proofErr w:type="spellStart"/>
      <w:r>
        <w:rPr>
          <w:rStyle w:val="Literal"/>
        </w:rPr>
        <w:t>should_panic</w:t>
      </w:r>
      <w:proofErr w:type="spellEnd"/>
      <w:r>
        <w:rPr>
          <w:rStyle w:val="Literal"/>
        </w:rPr>
        <w:t>]</w:t>
      </w:r>
      <w:r>
        <w:rPr>
          <w:rFonts w:eastAsia="Microsoft YaHei"/>
        </w:rPr>
        <w:t xml:space="preserve">. The failure we got means that the code in the function, </w:t>
      </w:r>
      <w:r>
        <w:rPr>
          <w:rStyle w:val="Literal"/>
        </w:rPr>
        <w:t>Guess::new(200)</w:t>
      </w:r>
      <w:r>
        <w:rPr>
          <w:rFonts w:eastAsia="Microsoft YaHei"/>
        </w:rPr>
        <w:t>, did not cause a panic.</w:t>
      </w:r>
    </w:p>
    <w:p w14:paraId="58EEEA42" w14:textId="77777777" w:rsidR="00F2322D" w:rsidRDefault="0074630F">
      <w:pPr>
        <w:pStyle w:val="Body"/>
        <w:rPr>
          <w:rFonts w:eastAsia="Microsoft YaHei"/>
        </w:rPr>
      </w:pPr>
      <w:proofErr w:type="spellStart"/>
      <w:r>
        <w:rPr>
          <w:rStyle w:val="Literal"/>
        </w:rPr>
        <w:t>should_panic</w:t>
      </w:r>
      <w:proofErr w:type="spellEnd"/>
      <w:r>
        <w:rPr>
          <w:rFonts w:eastAsia="Microsoft YaHei"/>
        </w:rPr>
        <w:t xml:space="preserve"> tests can be imprecise, however, because they only tell us that the code has caused some panic. A </w:t>
      </w:r>
      <w:proofErr w:type="spellStart"/>
      <w:r>
        <w:rPr>
          <w:rStyle w:val="Literal"/>
        </w:rPr>
        <w:t>should_panic</w:t>
      </w:r>
      <w:proofErr w:type="spellEnd"/>
      <w:r>
        <w:rPr>
          <w:rFonts w:eastAsia="Microsoft YaHei"/>
        </w:rPr>
        <w:t xml:space="preserve"> test would pass even if the test panics for a different reason than the one we were expecting to happen. To make </w:t>
      </w:r>
      <w:proofErr w:type="spellStart"/>
      <w:r>
        <w:rPr>
          <w:rStyle w:val="Literal"/>
        </w:rPr>
        <w:t>should_panic</w:t>
      </w:r>
      <w:proofErr w:type="spellEnd"/>
      <w:r>
        <w:rPr>
          <w:rFonts w:eastAsia="Microsoft YaHei"/>
        </w:rPr>
        <w:t xml:space="preserve"> tests more precise, we can add an optional </w:t>
      </w:r>
      <w:r>
        <w:rPr>
          <w:rStyle w:val="Literal"/>
        </w:rPr>
        <w:t>expected</w:t>
      </w:r>
      <w:r>
        <w:rPr>
          <w:rFonts w:eastAsia="Microsoft YaHei"/>
        </w:rPr>
        <w:t xml:space="preserve"> parameter to the </w:t>
      </w:r>
      <w:proofErr w:type="spellStart"/>
      <w:r>
        <w:rPr>
          <w:rStyle w:val="Literal"/>
        </w:rPr>
        <w:t>should_panic</w:t>
      </w:r>
      <w:proofErr w:type="spellEnd"/>
      <w:r>
        <w:rPr>
          <w:rFonts w:eastAsia="Microsoft YaHei"/>
        </w:rPr>
        <w:t xml:space="preserve"> attribute. The test harness will make sure that the failure message contains the provided text. For example, consider the modified code </w:t>
      </w:r>
      <w:r>
        <w:rPr>
          <w:rFonts w:eastAsia="Microsoft YaHei"/>
        </w:rPr>
        <w:lastRenderedPageBreak/>
        <w:t xml:space="preserve">for </w:t>
      </w:r>
      <w:r>
        <w:rPr>
          <w:rStyle w:val="Literal"/>
        </w:rPr>
        <w:t>Guess</w:t>
      </w:r>
      <w:r>
        <w:rPr>
          <w:rFonts w:eastAsia="Microsoft YaHei"/>
        </w:rPr>
        <w:t xml:space="preserve"> in Listing 11-9 where the </w:t>
      </w:r>
      <w:r>
        <w:rPr>
          <w:rStyle w:val="Literal"/>
        </w:rPr>
        <w:t>new</w:t>
      </w:r>
      <w:r>
        <w:rPr>
          <w:rFonts w:eastAsia="Microsoft YaHei"/>
        </w:rPr>
        <w:t xml:space="preserve"> function panics with different messages depending on whether the value was too small or too large:</w:t>
      </w:r>
    </w:p>
    <w:p w14:paraId="609DD4A5" w14:textId="77777777" w:rsidR="00F2322D" w:rsidRDefault="0074630F">
      <w:pPr>
        <w:pStyle w:val="ProductionDirective"/>
        <w:rPr>
          <w:rFonts w:eastAsia="Microsoft YaHei"/>
        </w:rPr>
      </w:pPr>
      <w:r>
        <w:rPr>
          <w:rFonts w:eastAsia="Microsoft YaHei"/>
        </w:rPr>
        <w:t>Filename: src/lib.rs</w:t>
      </w:r>
    </w:p>
    <w:p w14:paraId="21F3A2A6" w14:textId="77777777" w:rsidR="00F2322D" w:rsidRDefault="0074630F">
      <w:pPr>
        <w:pStyle w:val="CodeA"/>
      </w:pPr>
      <w:proofErr w:type="spellStart"/>
      <w:r>
        <w:t>struct</w:t>
      </w:r>
      <w:proofErr w:type="spellEnd"/>
      <w:r>
        <w:t xml:space="preserve"> Guess {</w:t>
      </w:r>
    </w:p>
    <w:p w14:paraId="1AB37294" w14:textId="77777777" w:rsidR="00F2322D" w:rsidRDefault="0074630F">
      <w:pPr>
        <w:pStyle w:val="CodeB"/>
      </w:pPr>
      <w:r>
        <w:t xml:space="preserve">    value: u32,</w:t>
      </w:r>
    </w:p>
    <w:p w14:paraId="713F5B0C" w14:textId="77777777" w:rsidR="00F2322D" w:rsidRDefault="0074630F">
      <w:pPr>
        <w:pStyle w:val="CodeB"/>
      </w:pPr>
      <w:r>
        <w:t>}</w:t>
      </w:r>
    </w:p>
    <w:p w14:paraId="2694DFE9" w14:textId="77777777" w:rsidR="00F2322D" w:rsidRDefault="00F2322D">
      <w:pPr>
        <w:pStyle w:val="CodeB"/>
      </w:pPr>
    </w:p>
    <w:p w14:paraId="385EAD8F" w14:textId="77777777" w:rsidR="00F2322D" w:rsidRDefault="0074630F">
      <w:pPr>
        <w:pStyle w:val="CodeB"/>
      </w:pPr>
      <w:proofErr w:type="spellStart"/>
      <w:r>
        <w:t>impl</w:t>
      </w:r>
      <w:proofErr w:type="spellEnd"/>
      <w:r>
        <w:t xml:space="preserve"> Guess {</w:t>
      </w:r>
    </w:p>
    <w:p w14:paraId="23351E78" w14:textId="77777777" w:rsidR="00F2322D" w:rsidRDefault="0074630F">
      <w:pPr>
        <w:pStyle w:val="CodeB"/>
      </w:pPr>
      <w:r>
        <w:t xml:space="preserve">    pub </w:t>
      </w:r>
      <w:proofErr w:type="spellStart"/>
      <w:r>
        <w:t>fn</w:t>
      </w:r>
      <w:proofErr w:type="spellEnd"/>
      <w:r>
        <w:t xml:space="preserve"> new(value: u32) -&gt; Guess {</w:t>
      </w:r>
    </w:p>
    <w:p w14:paraId="47DE9B10" w14:textId="77777777" w:rsidR="00F2322D" w:rsidRDefault="0074630F">
      <w:pPr>
        <w:pStyle w:val="CodeB"/>
      </w:pPr>
      <w:r>
        <w:t xml:space="preserve">        if value &lt; 1 {</w:t>
      </w:r>
    </w:p>
    <w:p w14:paraId="41EF9ADD" w14:textId="77777777" w:rsidR="00F2322D" w:rsidRDefault="0074630F">
      <w:pPr>
        <w:pStyle w:val="CodeB"/>
      </w:pPr>
      <w:r>
        <w:t xml:space="preserve">            panic!("Guess value must be greater than or equal to 1, got {}.",</w:t>
      </w:r>
    </w:p>
    <w:p w14:paraId="2014F943" w14:textId="77777777" w:rsidR="00F2322D" w:rsidRDefault="0074630F">
      <w:pPr>
        <w:pStyle w:val="CodeB"/>
      </w:pPr>
      <w:r>
        <w:t xml:space="preserve">                   value);</w:t>
      </w:r>
    </w:p>
    <w:p w14:paraId="5FAB452C" w14:textId="77777777" w:rsidR="00F2322D" w:rsidRDefault="0074630F">
      <w:pPr>
        <w:pStyle w:val="CodeB"/>
      </w:pPr>
      <w:r>
        <w:t xml:space="preserve">        } else if value &gt; 100 {</w:t>
      </w:r>
    </w:p>
    <w:p w14:paraId="48898DEA" w14:textId="77777777" w:rsidR="00F2322D" w:rsidRDefault="0074630F">
      <w:pPr>
        <w:pStyle w:val="CodeB"/>
      </w:pPr>
      <w:r>
        <w:t xml:space="preserve">            panic!("Guess value must be less than or equal to 100, got {}.",</w:t>
      </w:r>
    </w:p>
    <w:p w14:paraId="6016172F" w14:textId="77777777" w:rsidR="00F2322D" w:rsidRDefault="0074630F">
      <w:pPr>
        <w:pStyle w:val="CodeB"/>
      </w:pPr>
      <w:r>
        <w:t xml:space="preserve">                   value);</w:t>
      </w:r>
    </w:p>
    <w:p w14:paraId="4A84435C" w14:textId="77777777" w:rsidR="00F2322D" w:rsidRDefault="0074630F">
      <w:pPr>
        <w:pStyle w:val="CodeB"/>
      </w:pPr>
      <w:r>
        <w:t xml:space="preserve">        }</w:t>
      </w:r>
    </w:p>
    <w:p w14:paraId="4F18FFBB" w14:textId="77777777" w:rsidR="00F2322D" w:rsidRDefault="00F2322D">
      <w:pPr>
        <w:pStyle w:val="CodeB"/>
      </w:pPr>
    </w:p>
    <w:p w14:paraId="0D178493" w14:textId="77777777" w:rsidR="00F2322D" w:rsidRDefault="0074630F">
      <w:pPr>
        <w:pStyle w:val="CodeB"/>
      </w:pPr>
      <w:r>
        <w:t xml:space="preserve">        Guess {</w:t>
      </w:r>
    </w:p>
    <w:p w14:paraId="5A45B47F" w14:textId="77777777" w:rsidR="00F2322D" w:rsidRDefault="0074630F">
      <w:pPr>
        <w:pStyle w:val="CodeB"/>
      </w:pPr>
      <w:r>
        <w:t xml:space="preserve">            value</w:t>
      </w:r>
      <w:del w:id="71" w:author="Carol Nichols" w:date="2017-07-09T20:15:00Z">
        <w:r>
          <w:delText>: value,</w:delText>
        </w:r>
      </w:del>
    </w:p>
    <w:p w14:paraId="3F2A55B6" w14:textId="77777777" w:rsidR="00F2322D" w:rsidRDefault="0074630F">
      <w:pPr>
        <w:pStyle w:val="CodeB"/>
      </w:pPr>
      <w:r>
        <w:t xml:space="preserve">        }</w:t>
      </w:r>
    </w:p>
    <w:p w14:paraId="5626FE55" w14:textId="77777777" w:rsidR="00F2322D" w:rsidRDefault="0074630F">
      <w:pPr>
        <w:pStyle w:val="CodeB"/>
      </w:pPr>
      <w:r>
        <w:t xml:space="preserve">    }</w:t>
      </w:r>
    </w:p>
    <w:p w14:paraId="30F7ED34" w14:textId="77777777" w:rsidR="00F2322D" w:rsidRDefault="0074630F">
      <w:pPr>
        <w:pStyle w:val="CodeB"/>
      </w:pPr>
      <w:r>
        <w:t>}</w:t>
      </w:r>
    </w:p>
    <w:p w14:paraId="3253B411" w14:textId="77777777" w:rsidR="00F2322D" w:rsidRDefault="00F2322D">
      <w:pPr>
        <w:pStyle w:val="CodeB"/>
      </w:pPr>
    </w:p>
    <w:p w14:paraId="502FB14A" w14:textId="77777777" w:rsidR="00F2322D" w:rsidRDefault="0074630F">
      <w:pPr>
        <w:pStyle w:val="CodeB"/>
      </w:pPr>
      <w:r>
        <w:t>#[</w:t>
      </w:r>
      <w:proofErr w:type="spellStart"/>
      <w:r>
        <w:t>cfg</w:t>
      </w:r>
      <w:proofErr w:type="spellEnd"/>
      <w:r>
        <w:t>(test)]</w:t>
      </w:r>
    </w:p>
    <w:p w14:paraId="50B137CD" w14:textId="77777777" w:rsidR="00F2322D" w:rsidRDefault="0074630F">
      <w:pPr>
        <w:pStyle w:val="CodeB"/>
      </w:pPr>
      <w:r>
        <w:t>mod tests {</w:t>
      </w:r>
    </w:p>
    <w:p w14:paraId="39B69E19" w14:textId="77777777" w:rsidR="00F2322D" w:rsidRDefault="0074630F">
      <w:pPr>
        <w:pStyle w:val="CodeB"/>
      </w:pPr>
      <w:r>
        <w:t xml:space="preserve">    use super::*;</w:t>
      </w:r>
    </w:p>
    <w:p w14:paraId="2DDBEAC4" w14:textId="77777777" w:rsidR="00F2322D" w:rsidRDefault="00F2322D">
      <w:pPr>
        <w:pStyle w:val="CodeB"/>
      </w:pPr>
    </w:p>
    <w:p w14:paraId="68CA3831" w14:textId="77777777" w:rsidR="00F2322D" w:rsidRDefault="0074630F">
      <w:pPr>
        <w:pStyle w:val="CodeB"/>
      </w:pPr>
      <w:r>
        <w:t xml:space="preserve">    #[test]</w:t>
      </w:r>
    </w:p>
    <w:p w14:paraId="30DAAB95" w14:textId="77777777" w:rsidR="00F2322D" w:rsidRDefault="0074630F">
      <w:pPr>
        <w:pStyle w:val="CodeB"/>
      </w:pPr>
      <w:r>
        <w:t xml:space="preserve">    #[</w:t>
      </w:r>
      <w:proofErr w:type="spellStart"/>
      <w:r>
        <w:t>should_panic</w:t>
      </w:r>
      <w:proofErr w:type="spellEnd"/>
      <w:r>
        <w:t>(expected = "Guess value must be less than or equal to 100")]</w:t>
      </w:r>
    </w:p>
    <w:p w14:paraId="4FF54FAA" w14:textId="77777777" w:rsidR="00F2322D" w:rsidRDefault="0074630F">
      <w:pPr>
        <w:pStyle w:val="CodeB"/>
      </w:pPr>
      <w:r>
        <w:t xml:space="preserve">    </w:t>
      </w:r>
      <w:proofErr w:type="spellStart"/>
      <w:r>
        <w:t>fn</w:t>
      </w:r>
      <w:proofErr w:type="spellEnd"/>
      <w:r>
        <w:t xml:space="preserve"> greater_than_100() {</w:t>
      </w:r>
    </w:p>
    <w:p w14:paraId="10FE131D" w14:textId="77777777" w:rsidR="00F2322D" w:rsidRDefault="0074630F">
      <w:pPr>
        <w:pStyle w:val="CodeB"/>
      </w:pPr>
      <w:r>
        <w:t xml:space="preserve">        Guess::new(200);</w:t>
      </w:r>
    </w:p>
    <w:p w14:paraId="7E2FF7A7" w14:textId="77777777" w:rsidR="00F2322D" w:rsidRDefault="0074630F">
      <w:pPr>
        <w:pStyle w:val="CodeB"/>
      </w:pPr>
      <w:r>
        <w:t xml:space="preserve">    }</w:t>
      </w:r>
    </w:p>
    <w:p w14:paraId="113CC3BF" w14:textId="77777777" w:rsidR="00F2322D" w:rsidRDefault="0074630F">
      <w:pPr>
        <w:pStyle w:val="CodeC"/>
      </w:pPr>
      <w:r>
        <w:t>}</w:t>
      </w:r>
    </w:p>
    <w:p w14:paraId="632E3673" w14:textId="77777777" w:rsidR="00F2322D" w:rsidRDefault="0074630F">
      <w:pPr>
        <w:pStyle w:val="Listing"/>
        <w:rPr>
          <w:rFonts w:eastAsia="Microsoft YaHei"/>
        </w:rPr>
      </w:pPr>
      <w:r>
        <w:rPr>
          <w:rFonts w:eastAsia="Microsoft YaHei"/>
        </w:rPr>
        <w:t xml:space="preserve">Listing 11-9: Testing that a condition will cause a </w:t>
      </w:r>
      <w:r>
        <w:rPr>
          <w:rStyle w:val="Literal"/>
        </w:rPr>
        <w:t>panic!</w:t>
      </w:r>
      <w:r>
        <w:rPr>
          <w:rFonts w:eastAsia="Microsoft YaHei"/>
        </w:rPr>
        <w:t xml:space="preserve"> with a particular panic message</w:t>
      </w:r>
    </w:p>
    <w:p w14:paraId="7EEBBF3A" w14:textId="77777777" w:rsidR="00F2322D" w:rsidRDefault="0074630F">
      <w:pPr>
        <w:pStyle w:val="Body"/>
        <w:rPr>
          <w:rFonts w:eastAsia="Microsoft YaHei"/>
        </w:rPr>
      </w:pPr>
      <w:r>
        <w:rPr>
          <w:rFonts w:eastAsia="Microsoft YaHei"/>
        </w:rPr>
        <w:lastRenderedPageBreak/>
        <w:t xml:space="preserve">This test will pass, because the value we put in the </w:t>
      </w:r>
      <w:r>
        <w:rPr>
          <w:rStyle w:val="Literal"/>
        </w:rPr>
        <w:t>expected</w:t>
      </w:r>
      <w:r>
        <w:rPr>
          <w:rFonts w:eastAsia="Microsoft YaHei"/>
        </w:rPr>
        <w:t xml:space="preserve"> parameter of the </w:t>
      </w:r>
      <w:proofErr w:type="spellStart"/>
      <w:r>
        <w:rPr>
          <w:rStyle w:val="Literal"/>
        </w:rPr>
        <w:t>should_panic</w:t>
      </w:r>
      <w:proofErr w:type="spellEnd"/>
      <w:r>
        <w:rPr>
          <w:rFonts w:eastAsia="Microsoft YaHei"/>
        </w:rPr>
        <w:t xml:space="preserve"> attribute is a substring of the message that the </w:t>
      </w:r>
      <w:r>
        <w:rPr>
          <w:rStyle w:val="Literal"/>
        </w:rPr>
        <w:t>Guess::new</w:t>
      </w:r>
      <w:r>
        <w:rPr>
          <w:rFonts w:eastAsia="Microsoft YaHei"/>
        </w:rPr>
        <w:t xml:space="preserve"> function panics with. We could have specified the whole panic message that we expect, which in this case would be </w:t>
      </w:r>
      <w:r>
        <w:rPr>
          <w:rStyle w:val="Literal"/>
        </w:rPr>
        <w:t>Guess value must be less than or equal to 100, got 200.</w:t>
      </w:r>
      <w:r>
        <w:rPr>
          <w:rFonts w:eastAsia="Microsoft YaHei"/>
        </w:rPr>
        <w:t xml:space="preserve"> It depends on how much of the panic message is unique or dynamic and how precise you want your test to be. In this case, a substring of the panic message is enough to ensure that the code in the function that gets run is the </w:t>
      </w:r>
      <w:r>
        <w:rPr>
          <w:rStyle w:val="Literal"/>
        </w:rPr>
        <w:t>else if value &gt; 100</w:t>
      </w:r>
      <w:r>
        <w:rPr>
          <w:rFonts w:eastAsia="Microsoft YaHei"/>
        </w:rPr>
        <w:t xml:space="preserve"> case.</w:t>
      </w:r>
    </w:p>
    <w:p w14:paraId="35141207" w14:textId="77777777" w:rsidR="00F2322D" w:rsidRDefault="0074630F">
      <w:pPr>
        <w:pStyle w:val="Body"/>
        <w:rPr>
          <w:rFonts w:eastAsia="Microsoft YaHei"/>
        </w:rPr>
      </w:pPr>
      <w:r>
        <w:rPr>
          <w:rFonts w:eastAsia="Microsoft YaHei"/>
        </w:rPr>
        <w:t xml:space="preserve">To see what happens when a </w:t>
      </w:r>
      <w:proofErr w:type="spellStart"/>
      <w:r>
        <w:rPr>
          <w:rStyle w:val="Literal"/>
        </w:rPr>
        <w:t>should_panic</w:t>
      </w:r>
      <w:proofErr w:type="spellEnd"/>
      <w:r>
        <w:rPr>
          <w:rFonts w:eastAsia="Microsoft YaHei"/>
        </w:rPr>
        <w:t xml:space="preserve"> test with an </w:t>
      </w:r>
      <w:r>
        <w:rPr>
          <w:rStyle w:val="Literal"/>
        </w:rPr>
        <w:t>expected</w:t>
      </w:r>
      <w:r>
        <w:rPr>
          <w:rFonts w:eastAsia="Microsoft YaHei"/>
        </w:rPr>
        <w:t xml:space="preserve"> message fails, let’s again introduce a bug into our code by swapping the bodies of the </w:t>
      </w:r>
      <w:r>
        <w:rPr>
          <w:rStyle w:val="Literal"/>
        </w:rPr>
        <w:t>if value &lt; 1</w:t>
      </w:r>
      <w:r>
        <w:rPr>
          <w:rFonts w:eastAsia="Microsoft YaHei"/>
        </w:rPr>
        <w:t xml:space="preserve"> and the </w:t>
      </w:r>
      <w:r>
        <w:rPr>
          <w:rStyle w:val="Literal"/>
        </w:rPr>
        <w:t>else if value &gt; 100</w:t>
      </w:r>
      <w:r>
        <w:rPr>
          <w:rFonts w:eastAsia="Microsoft YaHei"/>
        </w:rPr>
        <w:t xml:space="preserve"> blocks:</w:t>
      </w:r>
    </w:p>
    <w:p w14:paraId="5E04570E" w14:textId="77777777" w:rsidR="00F2322D" w:rsidRDefault="0074630F">
      <w:pPr>
        <w:pStyle w:val="CodeA"/>
      </w:pPr>
      <w:r>
        <w:t>if value &lt; 1 {</w:t>
      </w:r>
    </w:p>
    <w:p w14:paraId="678C9CFC" w14:textId="77777777" w:rsidR="00F2322D" w:rsidRDefault="0074630F">
      <w:pPr>
        <w:pStyle w:val="CodeB"/>
      </w:pPr>
      <w:r>
        <w:t xml:space="preserve">    panic!("Guess value must be less than or equal to 100, got {}.", value);</w:t>
      </w:r>
    </w:p>
    <w:p w14:paraId="186F54C7" w14:textId="77777777" w:rsidR="00F2322D" w:rsidRDefault="0074630F">
      <w:pPr>
        <w:pStyle w:val="CodeB"/>
      </w:pPr>
      <w:r>
        <w:t>} else if value &gt; 100 {</w:t>
      </w:r>
    </w:p>
    <w:p w14:paraId="021418FC" w14:textId="77777777" w:rsidR="00F2322D" w:rsidRDefault="0074630F">
      <w:pPr>
        <w:pStyle w:val="CodeB"/>
      </w:pPr>
      <w:r>
        <w:t xml:space="preserve">    panic!("Guess value must be greater than or equal to 1, got {}.", value);</w:t>
      </w:r>
    </w:p>
    <w:p w14:paraId="580F21FC" w14:textId="77777777" w:rsidR="00F2322D" w:rsidRDefault="0074630F">
      <w:pPr>
        <w:pStyle w:val="CodeC"/>
      </w:pPr>
      <w:r>
        <w:t>}</w:t>
      </w:r>
    </w:p>
    <w:p w14:paraId="5797A15B" w14:textId="77777777" w:rsidR="00F2322D" w:rsidRDefault="0074630F">
      <w:pPr>
        <w:pStyle w:val="Body"/>
        <w:rPr>
          <w:rFonts w:eastAsia="Microsoft YaHei"/>
        </w:rPr>
      </w:pPr>
      <w:r>
        <w:rPr>
          <w:rFonts w:eastAsia="Microsoft YaHei"/>
        </w:rPr>
        <w:t xml:space="preserve">This time when we run the </w:t>
      </w:r>
      <w:proofErr w:type="spellStart"/>
      <w:r>
        <w:rPr>
          <w:rStyle w:val="Literal"/>
        </w:rPr>
        <w:t>should_panic</w:t>
      </w:r>
      <w:proofErr w:type="spellEnd"/>
      <w:r>
        <w:rPr>
          <w:rFonts w:eastAsia="Microsoft YaHei"/>
        </w:rPr>
        <w:t xml:space="preserve"> test, it will fail:</w:t>
      </w:r>
    </w:p>
    <w:p w14:paraId="6F16049C" w14:textId="77777777" w:rsidR="00F2322D" w:rsidRDefault="0074630F">
      <w:pPr>
        <w:pStyle w:val="CodeA"/>
      </w:pPr>
      <w:r>
        <w:t>running 1 test</w:t>
      </w:r>
    </w:p>
    <w:p w14:paraId="3ABBCBBC" w14:textId="77777777" w:rsidR="00F2322D" w:rsidRDefault="0074630F">
      <w:pPr>
        <w:pStyle w:val="CodeB"/>
      </w:pPr>
      <w:r>
        <w:t>test tests::greater_than_100 ... FAILED</w:t>
      </w:r>
    </w:p>
    <w:p w14:paraId="5183B6E6" w14:textId="77777777" w:rsidR="00F2322D" w:rsidRDefault="00F2322D">
      <w:pPr>
        <w:pStyle w:val="CodeB"/>
      </w:pPr>
    </w:p>
    <w:p w14:paraId="450C79F5" w14:textId="77777777" w:rsidR="00F2322D" w:rsidRDefault="0074630F">
      <w:pPr>
        <w:pStyle w:val="CodeB"/>
      </w:pPr>
      <w:r>
        <w:t>failures:</w:t>
      </w:r>
    </w:p>
    <w:p w14:paraId="0AAF9522" w14:textId="77777777" w:rsidR="00F2322D" w:rsidRDefault="00F2322D">
      <w:pPr>
        <w:pStyle w:val="CodeB"/>
      </w:pPr>
    </w:p>
    <w:p w14:paraId="0CF8E6C3" w14:textId="77777777" w:rsidR="00F2322D" w:rsidRDefault="0074630F">
      <w:pPr>
        <w:pStyle w:val="CodeB"/>
      </w:pPr>
      <w:r>
        <w:t xml:space="preserve">---- tests::greater_than_100 </w:t>
      </w:r>
      <w:proofErr w:type="spellStart"/>
      <w:r>
        <w:t>stdout</w:t>
      </w:r>
      <w:proofErr w:type="spellEnd"/>
      <w:r>
        <w:t xml:space="preserve"> ----</w:t>
      </w:r>
    </w:p>
    <w:p w14:paraId="43B97D2A" w14:textId="77777777" w:rsidR="00F2322D" w:rsidRDefault="0074630F">
      <w:pPr>
        <w:pStyle w:val="CodeB"/>
      </w:pPr>
      <w:r>
        <w:t xml:space="preserve">    thread 'tests::greater_than_100' panicked at 'Guess value must be greater</w:t>
      </w:r>
    </w:p>
    <w:p w14:paraId="3E03822F" w14:textId="77777777" w:rsidR="00F2322D" w:rsidRDefault="0074630F">
      <w:pPr>
        <w:pStyle w:val="CodeB"/>
      </w:pPr>
      <w:r>
        <w:t xml:space="preserve">    than or equal to 1, got 200.', src/lib.rs:10</w:t>
      </w:r>
    </w:p>
    <w:p w14:paraId="27A61B52" w14:textId="77777777" w:rsidR="00F2322D" w:rsidRDefault="0074630F">
      <w:pPr>
        <w:pStyle w:val="CodeB"/>
      </w:pPr>
      <w:r>
        <w:t xml:space="preserve">note: Run with `RUST_BACKTRACE=1` for a </w:t>
      </w:r>
      <w:proofErr w:type="spellStart"/>
      <w:r>
        <w:t>backtrace</w:t>
      </w:r>
      <w:proofErr w:type="spellEnd"/>
      <w:r>
        <w:t>.</w:t>
      </w:r>
    </w:p>
    <w:p w14:paraId="2A72CEE4" w14:textId="77777777" w:rsidR="00F2322D" w:rsidRDefault="0074630F">
      <w:pPr>
        <w:pStyle w:val="CodeB"/>
      </w:pPr>
      <w:r>
        <w:t>note: Panic did not include expected string 'Guess value must be less than or</w:t>
      </w:r>
    </w:p>
    <w:p w14:paraId="1177B9DA" w14:textId="77777777" w:rsidR="00F2322D" w:rsidRDefault="0074630F">
      <w:pPr>
        <w:pStyle w:val="CodeB"/>
      </w:pPr>
      <w:r>
        <w:t>equal to 100'</w:t>
      </w:r>
    </w:p>
    <w:p w14:paraId="39219C70" w14:textId="77777777" w:rsidR="00F2322D" w:rsidRDefault="00F2322D">
      <w:pPr>
        <w:pStyle w:val="CodeB"/>
      </w:pPr>
    </w:p>
    <w:p w14:paraId="597B5006" w14:textId="77777777" w:rsidR="00F2322D" w:rsidRDefault="0074630F">
      <w:pPr>
        <w:pStyle w:val="CodeB"/>
      </w:pPr>
      <w:r>
        <w:t>failures:</w:t>
      </w:r>
    </w:p>
    <w:p w14:paraId="6AB9E020" w14:textId="77777777" w:rsidR="00F2322D" w:rsidRDefault="0074630F">
      <w:pPr>
        <w:pStyle w:val="CodeB"/>
      </w:pPr>
      <w:r>
        <w:t xml:space="preserve">    tests::greater_than_100</w:t>
      </w:r>
    </w:p>
    <w:p w14:paraId="77D825AE" w14:textId="77777777" w:rsidR="00F2322D" w:rsidRDefault="00F2322D">
      <w:pPr>
        <w:pStyle w:val="CodeB"/>
      </w:pPr>
    </w:p>
    <w:p w14:paraId="3A2A804B" w14:textId="77777777" w:rsidR="00F2322D" w:rsidRDefault="0074630F">
      <w:pPr>
        <w:pStyle w:val="CodeC"/>
      </w:pPr>
      <w:r>
        <w:t>test result: FAILED. 0 passed; 1 failed; 0 ignored; 0 measured</w:t>
      </w:r>
    </w:p>
    <w:p w14:paraId="0B888F4C" w14:textId="77777777" w:rsidR="00F2322D" w:rsidRDefault="0074630F">
      <w:pPr>
        <w:pStyle w:val="Body"/>
        <w:rPr>
          <w:rFonts w:eastAsia="Microsoft YaHei"/>
        </w:rPr>
      </w:pPr>
      <w:r>
        <w:rPr>
          <w:rFonts w:eastAsia="Microsoft YaHei"/>
        </w:rPr>
        <w:t xml:space="preserve">The failure message indicates that this test did indeed panic as we expected, but the panic message </w:t>
      </w:r>
      <w:r>
        <w:rPr>
          <w:rStyle w:val="Literal"/>
        </w:rPr>
        <w:t xml:space="preserve">did not include expected string 'Guess value must be less than or </w:t>
      </w:r>
      <w:r>
        <w:rPr>
          <w:rStyle w:val="Literal"/>
        </w:rPr>
        <w:lastRenderedPageBreak/>
        <w:t>equal to 100'</w:t>
      </w:r>
      <w:r>
        <w:rPr>
          <w:rFonts w:eastAsia="Microsoft YaHei"/>
        </w:rPr>
        <w:t xml:space="preserve">. We can see the panic message that we did get, which in this case was </w:t>
      </w:r>
      <w:r>
        <w:rPr>
          <w:rStyle w:val="Literal"/>
        </w:rPr>
        <w:t>Guess value must be greater than or equal to 1, got 200.</w:t>
      </w:r>
      <w:r>
        <w:rPr>
          <w:rFonts w:eastAsia="Microsoft YaHei"/>
        </w:rPr>
        <w:t xml:space="preserve"> We could then start figuring out where our bug was!</w:t>
      </w:r>
    </w:p>
    <w:p w14:paraId="10EE061E" w14:textId="77777777" w:rsidR="00F2322D" w:rsidRDefault="0074630F">
      <w:pPr>
        <w:pStyle w:val="Body"/>
        <w:rPr>
          <w:rFonts w:eastAsia="Microsoft YaHei"/>
        </w:rPr>
      </w:pPr>
      <w:r>
        <w:rPr>
          <w:rFonts w:eastAsia="Microsoft YaHei"/>
        </w:rPr>
        <w:t xml:space="preserve">Now that we’ve gone over ways to write tests, let’s look at what is happening when we run our tests and talk about the different options we can use with </w:t>
      </w:r>
      <w:r>
        <w:rPr>
          <w:rStyle w:val="Literal"/>
        </w:rPr>
        <w:t>cargo test</w:t>
      </w:r>
      <w:r>
        <w:rPr>
          <w:rFonts w:eastAsia="Microsoft YaHei"/>
        </w:rPr>
        <w:t>.</w:t>
      </w:r>
    </w:p>
    <w:p w14:paraId="166D6685" w14:textId="77777777" w:rsidR="00F2322D" w:rsidRDefault="0074630F">
      <w:pPr>
        <w:pStyle w:val="HeadA"/>
        <w:rPr>
          <w:rFonts w:eastAsia="Microsoft YaHei"/>
          <w:sz w:val="36"/>
          <w:szCs w:val="36"/>
        </w:rPr>
      </w:pPr>
      <w:bookmarkStart w:id="72" w:name="_Toc485369475"/>
      <w:bookmarkStart w:id="73" w:name="controlling-how-tests-are-run"/>
      <w:bookmarkEnd w:id="72"/>
      <w:bookmarkEnd w:id="73"/>
      <w:r>
        <w:rPr>
          <w:rFonts w:eastAsia="Microsoft YaHei"/>
        </w:rPr>
        <w:t>Controlling How Tests are Run</w:t>
      </w:r>
    </w:p>
    <w:p w14:paraId="7E02C9F0" w14:textId="77777777" w:rsidR="00F2322D" w:rsidRDefault="0074630F">
      <w:pPr>
        <w:pStyle w:val="BodyFirst"/>
        <w:rPr>
          <w:rFonts w:eastAsia="Microsoft YaHei"/>
        </w:rPr>
      </w:pPr>
      <w:r>
        <w:rPr>
          <w:rFonts w:eastAsia="Microsoft YaHei"/>
        </w:rPr>
        <w:t xml:space="preserve">Just as </w:t>
      </w:r>
      <w:r>
        <w:rPr>
          <w:rStyle w:val="Literal"/>
        </w:rPr>
        <w:t>cargo run</w:t>
      </w:r>
      <w:r>
        <w:rPr>
          <w:rFonts w:eastAsia="Microsoft YaHei"/>
        </w:rPr>
        <w:t xml:space="preserve"> compiles your code and then runs the resulting binary, </w:t>
      </w:r>
      <w:r>
        <w:rPr>
          <w:rStyle w:val="Literal"/>
        </w:rPr>
        <w:t>cargo test</w:t>
      </w:r>
      <w:r>
        <w:rPr>
          <w:rFonts w:eastAsia="Microsoft YaHei"/>
        </w:rPr>
        <w:t xml:space="preserve"> compiles your code in test mode and runs the resulting test binary. There are options you can use to change the default behavior of </w:t>
      </w:r>
      <w:r>
        <w:rPr>
          <w:rStyle w:val="Literal"/>
        </w:rPr>
        <w:t>cargo test</w:t>
      </w:r>
      <w:r>
        <w:rPr>
          <w:rFonts w:eastAsia="Microsoft YaHei"/>
        </w:rPr>
        <w:t xml:space="preserve">. For example, the default behavior of the binary produced by </w:t>
      </w:r>
      <w:r>
        <w:rPr>
          <w:rStyle w:val="Literal"/>
        </w:rPr>
        <w:t>cargo test</w:t>
      </w:r>
      <w:r>
        <w:rPr>
          <w:rFonts w:eastAsia="Microsoft YaHei"/>
        </w:rPr>
        <w:t xml:space="preserve"> is to run all the tests in parallel and capture output generated during test runs, preventing it from being displayed to make it easier to read the output related to the test results. You can change this default behavior by specifying command line options.</w:t>
      </w:r>
    </w:p>
    <w:p w14:paraId="4C0A0348" w14:textId="77777777" w:rsidR="00F2322D" w:rsidRDefault="0074630F">
      <w:pPr>
        <w:pStyle w:val="Body"/>
        <w:rPr>
          <w:rFonts w:eastAsia="Microsoft YaHei"/>
        </w:rPr>
      </w:pPr>
      <w:r>
        <w:rPr>
          <w:rFonts w:eastAsia="Microsoft YaHei"/>
        </w:rPr>
        <w:t xml:space="preserve">Some command line options can be passed to </w:t>
      </w:r>
      <w:r>
        <w:rPr>
          <w:rStyle w:val="Literal"/>
        </w:rPr>
        <w:t>cargo test</w:t>
      </w:r>
      <w:r>
        <w:rPr>
          <w:rFonts w:eastAsia="Microsoft YaHei"/>
        </w:rPr>
        <w:t xml:space="preserve">, and some need to be passed instead to the resulting test binary. To separate these two types of arguments, you list the arguments that go to </w:t>
      </w:r>
      <w:r>
        <w:rPr>
          <w:rStyle w:val="Literal"/>
        </w:rPr>
        <w:t>cargo test</w:t>
      </w:r>
      <w:r>
        <w:rPr>
          <w:rFonts w:eastAsia="Microsoft YaHei"/>
        </w:rPr>
        <w:t xml:space="preserve">, then the separator </w:t>
      </w:r>
      <w:r>
        <w:rPr>
          <w:rStyle w:val="Literal"/>
        </w:rPr>
        <w:t>--</w:t>
      </w:r>
      <w:r>
        <w:rPr>
          <w:rFonts w:eastAsia="Microsoft YaHei"/>
        </w:rPr>
        <w:t xml:space="preserve">, and then the arguments that go to the test binary. Running </w:t>
      </w:r>
      <w:r>
        <w:rPr>
          <w:rStyle w:val="Literal"/>
        </w:rPr>
        <w:t>cargo test --help</w:t>
      </w:r>
      <w:r>
        <w:rPr>
          <w:rFonts w:eastAsia="Microsoft YaHei"/>
        </w:rPr>
        <w:t xml:space="preserve"> will tell you about the options that go with </w:t>
      </w:r>
      <w:r>
        <w:rPr>
          <w:rStyle w:val="Literal"/>
        </w:rPr>
        <w:t>cargo test</w:t>
      </w:r>
      <w:r>
        <w:rPr>
          <w:rFonts w:eastAsia="Microsoft YaHei"/>
        </w:rPr>
        <w:t xml:space="preserve">, and running </w:t>
      </w:r>
      <w:r>
        <w:rPr>
          <w:rStyle w:val="Literal"/>
        </w:rPr>
        <w:t>cargo test -- --help</w:t>
      </w:r>
      <w:r>
        <w:rPr>
          <w:rFonts w:eastAsia="Microsoft YaHei"/>
        </w:rPr>
        <w:t xml:space="preserve"> will tell you about the options that go after the separator </w:t>
      </w:r>
      <w:r>
        <w:rPr>
          <w:rStyle w:val="Literal"/>
        </w:rPr>
        <w:t>--</w:t>
      </w:r>
      <w:r>
        <w:rPr>
          <w:rFonts w:eastAsia="Microsoft YaHei"/>
        </w:rPr>
        <w:t>.</w:t>
      </w:r>
    </w:p>
    <w:p w14:paraId="372CCE2E" w14:textId="77777777" w:rsidR="00F2322D" w:rsidRDefault="0074630F">
      <w:pPr>
        <w:pStyle w:val="HeadB"/>
        <w:rPr>
          <w:rFonts w:eastAsia="Microsoft YaHei"/>
          <w:sz w:val="27"/>
          <w:szCs w:val="27"/>
        </w:rPr>
      </w:pPr>
      <w:bookmarkStart w:id="74" w:name="_Toc485369476"/>
      <w:bookmarkStart w:id="75" w:name="running-tests-in-parallel-or-consecutive"/>
      <w:bookmarkEnd w:id="74"/>
      <w:bookmarkEnd w:id="75"/>
      <w:r>
        <w:rPr>
          <w:rFonts w:eastAsia="Microsoft YaHei"/>
        </w:rPr>
        <w:t>Running Tests in Parallel or Consecutively</w:t>
      </w:r>
    </w:p>
    <w:p w14:paraId="4CEE7933" w14:textId="77777777" w:rsidR="00F2322D" w:rsidRDefault="0074630F">
      <w:pPr>
        <w:pStyle w:val="BodyFirst"/>
        <w:rPr>
          <w:rFonts w:eastAsia="Microsoft YaHei"/>
        </w:rPr>
      </w:pPr>
      <w:r>
        <w:rPr>
          <w:rFonts w:eastAsia="Microsoft YaHei"/>
        </w:rPr>
        <w:t>When multiple tests are run, by default they run in parallel using threads. This means the tests will finish running faster, so that we can get faster feedback on whether or not our code is working. Since the tests are running at the same time, you should take care that your tests do not depend on each other or on any shared state, including a shared environment such as the current working directory or environment variables.</w:t>
      </w:r>
    </w:p>
    <w:p w14:paraId="73AC8618" w14:textId="77777777" w:rsidR="00F2322D" w:rsidRDefault="0074630F">
      <w:pPr>
        <w:pStyle w:val="Body"/>
      </w:pPr>
      <w:r>
        <w:rPr>
          <w:rFonts w:eastAsia="Microsoft YaHei"/>
        </w:rPr>
        <w:t xml:space="preserve">For example, say each of your tests runs some code that creates a file on disk named </w:t>
      </w:r>
      <w:r>
        <w:rPr>
          <w:rStyle w:val="Literal"/>
        </w:rPr>
        <w:t>test-output.txt</w:t>
      </w:r>
      <w:r>
        <w:rPr>
          <w:rFonts w:eastAsia="Microsoft YaHei"/>
        </w:rPr>
        <w:t xml:space="preserve"> and writes some data to that file. Then each test reads the data in that file and asserts that the file contains a particular value, which is different in each test. Because the tests are all run at the same time, one test might over</w:t>
      </w:r>
      <w:del w:id="76" w:author="Carol Nichols" w:date="2017-07-09T20:16:00Z">
        <w:r>
          <w:rPr>
            <w:rFonts w:eastAsia="Microsoft YaHei"/>
          </w:rPr>
          <w:delText>r</w:delText>
        </w:r>
      </w:del>
      <w:r>
        <w:rPr>
          <w:rFonts w:eastAsia="Microsoft YaHei"/>
        </w:rPr>
        <w:t xml:space="preserve">write the file between when another test writes and reads the file. The second test will then fail, not because the code is incorrect, but because </w:t>
      </w:r>
      <w:r>
        <w:rPr>
          <w:rFonts w:eastAsia="Microsoft YaHei"/>
        </w:rPr>
        <w:lastRenderedPageBreak/>
        <w:t>the tests have interfered with each other while running in parallel. One solution would be to make sure each test writes to a different file; another solution is to run the tests one at a time.</w:t>
      </w:r>
    </w:p>
    <w:p w14:paraId="3CA14E7D" w14:textId="77777777" w:rsidR="00F2322D" w:rsidRDefault="0074630F">
      <w:pPr>
        <w:pStyle w:val="Body"/>
        <w:rPr>
          <w:rFonts w:eastAsia="Microsoft YaHei"/>
        </w:rPr>
      </w:pPr>
      <w:r>
        <w:rPr>
          <w:rFonts w:eastAsia="Microsoft YaHei"/>
        </w:rPr>
        <w:t xml:space="preserve">If you don’t want to run the tests in parallel, or if you want more fine-grained control over the number of threads used, you can send the </w:t>
      </w:r>
      <w:r>
        <w:rPr>
          <w:rStyle w:val="Literal"/>
        </w:rPr>
        <w:t>--test-threads</w:t>
      </w:r>
      <w:r>
        <w:rPr>
          <w:rFonts w:eastAsia="Microsoft YaHei"/>
        </w:rPr>
        <w:t xml:space="preserve"> flag and the number of threads you want to use to the test binary. For example:</w:t>
      </w:r>
    </w:p>
    <w:p w14:paraId="134CF059" w14:textId="77777777" w:rsidR="00F2322D" w:rsidRDefault="0074630F">
      <w:pPr>
        <w:pStyle w:val="CodeSingle"/>
        <w:rPr>
          <w:rStyle w:val="Literal"/>
        </w:rPr>
      </w:pPr>
      <w:r>
        <w:t>$ cargo test -- --test-threads=1</w:t>
      </w:r>
    </w:p>
    <w:p w14:paraId="09AD3F22" w14:textId="77777777" w:rsidR="00F2322D" w:rsidRDefault="0074630F">
      <w:pPr>
        <w:pStyle w:val="Body"/>
        <w:rPr>
          <w:rFonts w:eastAsia="Microsoft YaHei"/>
        </w:rPr>
      </w:pPr>
      <w:r>
        <w:rPr>
          <w:rFonts w:eastAsia="Microsoft YaHei"/>
        </w:rPr>
        <w:t>We set the number of test threads to 1, telling the program not to use any parallelism. This will take longer than running them in parallel, but the tests won’t be potentially interfering with each other if they share state.</w:t>
      </w:r>
    </w:p>
    <w:p w14:paraId="565BA2B0" w14:textId="77777777" w:rsidR="00F2322D" w:rsidRDefault="0074630F">
      <w:pPr>
        <w:pStyle w:val="HeadB"/>
        <w:rPr>
          <w:rFonts w:eastAsia="Microsoft YaHei"/>
          <w:sz w:val="27"/>
          <w:szCs w:val="27"/>
        </w:rPr>
      </w:pPr>
      <w:bookmarkStart w:id="77" w:name="_Toc485369477"/>
      <w:bookmarkStart w:id="78" w:name="showing-function-output"/>
      <w:bookmarkEnd w:id="77"/>
      <w:bookmarkEnd w:id="78"/>
      <w:r>
        <w:rPr>
          <w:rFonts w:eastAsia="Microsoft YaHei"/>
        </w:rPr>
        <w:t>Showing Function Output</w:t>
      </w:r>
    </w:p>
    <w:p w14:paraId="147D21A4" w14:textId="77777777" w:rsidR="00F2322D" w:rsidRDefault="0074630F">
      <w:pPr>
        <w:pStyle w:val="BodyFirst"/>
        <w:rPr>
          <w:rFonts w:eastAsia="Microsoft YaHei"/>
        </w:rPr>
      </w:pPr>
      <w:r>
        <w:rPr>
          <w:rFonts w:eastAsia="Microsoft YaHei"/>
        </w:rPr>
        <w:t xml:space="preserve">By default, if a test passes, Rust’s test library captures anything printed to standard output. For example, if we call </w:t>
      </w:r>
      <w:proofErr w:type="spellStart"/>
      <w:r>
        <w:rPr>
          <w:rStyle w:val="Literal"/>
        </w:rPr>
        <w:t>println</w:t>
      </w:r>
      <w:proofErr w:type="spellEnd"/>
      <w:r>
        <w:rPr>
          <w:rStyle w:val="Literal"/>
        </w:rPr>
        <w:t>!</w:t>
      </w:r>
      <w:r>
        <w:rPr>
          <w:rFonts w:eastAsia="Microsoft YaHei"/>
        </w:rPr>
        <w:t xml:space="preserve"> in a test and the test passes, we won’t see the </w:t>
      </w:r>
      <w:proofErr w:type="spellStart"/>
      <w:r>
        <w:rPr>
          <w:rStyle w:val="Literal"/>
        </w:rPr>
        <w:t>println</w:t>
      </w:r>
      <w:proofErr w:type="spellEnd"/>
      <w:r>
        <w:rPr>
          <w:rStyle w:val="Literal"/>
        </w:rPr>
        <w:t>!</w:t>
      </w:r>
      <w:r>
        <w:rPr>
          <w:rFonts w:eastAsia="Microsoft YaHei"/>
        </w:rPr>
        <w:t xml:space="preserve"> output in the terminal: we’ll only see the line that says the test passed. If a test fails, we’ll see whatever was printed to standard output with the rest of the failure message.</w:t>
      </w:r>
    </w:p>
    <w:p w14:paraId="1F80530B" w14:textId="77777777" w:rsidR="00F2322D" w:rsidRDefault="0074630F">
      <w:pPr>
        <w:pStyle w:val="Body"/>
        <w:rPr>
          <w:rFonts w:eastAsia="Microsoft YaHei"/>
        </w:rPr>
      </w:pPr>
      <w:r>
        <w:rPr>
          <w:rFonts w:eastAsia="Microsoft YaHei"/>
        </w:rPr>
        <w:t>For example, Listing 11-10 has a silly function that prints out the value of its parameter and then returns 10. We then have a test that passes and a test that fails:</w:t>
      </w:r>
    </w:p>
    <w:p w14:paraId="18FE84E5" w14:textId="77777777" w:rsidR="00F2322D" w:rsidRDefault="0074630F">
      <w:pPr>
        <w:pStyle w:val="ProductionDirective"/>
        <w:rPr>
          <w:rFonts w:eastAsia="Microsoft YaHei"/>
        </w:rPr>
      </w:pPr>
      <w:r>
        <w:rPr>
          <w:rFonts w:eastAsia="Microsoft YaHei"/>
        </w:rPr>
        <w:t>Filename: src/lib.rs</w:t>
      </w:r>
    </w:p>
    <w:p w14:paraId="773D0BFF" w14:textId="77777777" w:rsidR="00F2322D" w:rsidRDefault="0074630F">
      <w:pPr>
        <w:pStyle w:val="CodeA"/>
      </w:pPr>
      <w:proofErr w:type="spellStart"/>
      <w:r>
        <w:t>fn</w:t>
      </w:r>
      <w:proofErr w:type="spellEnd"/>
      <w:r>
        <w:t xml:space="preserve"> prints_and_returns_10(a: i32) -&gt; i32 {</w:t>
      </w:r>
    </w:p>
    <w:p w14:paraId="7C02286C" w14:textId="77777777" w:rsidR="00F2322D" w:rsidRDefault="0074630F">
      <w:pPr>
        <w:pStyle w:val="CodeB"/>
      </w:pPr>
      <w:r>
        <w:t xml:space="preserve">    </w:t>
      </w:r>
      <w:proofErr w:type="spellStart"/>
      <w:r>
        <w:t>println</w:t>
      </w:r>
      <w:proofErr w:type="spellEnd"/>
      <w:r>
        <w:t>!("I got the value {}", a);</w:t>
      </w:r>
    </w:p>
    <w:p w14:paraId="79D5C1EC" w14:textId="77777777" w:rsidR="00F2322D" w:rsidRDefault="0074630F">
      <w:pPr>
        <w:pStyle w:val="CodeB"/>
      </w:pPr>
      <w:r>
        <w:t xml:space="preserve">    10</w:t>
      </w:r>
    </w:p>
    <w:p w14:paraId="187D8355" w14:textId="77777777" w:rsidR="00F2322D" w:rsidRDefault="0074630F">
      <w:pPr>
        <w:pStyle w:val="CodeB"/>
      </w:pPr>
      <w:r>
        <w:t>}</w:t>
      </w:r>
    </w:p>
    <w:p w14:paraId="22240C74" w14:textId="77777777" w:rsidR="00F2322D" w:rsidRDefault="00F2322D">
      <w:pPr>
        <w:pStyle w:val="CodeB"/>
      </w:pPr>
    </w:p>
    <w:p w14:paraId="5BFE76EF" w14:textId="77777777" w:rsidR="00F2322D" w:rsidRDefault="0074630F">
      <w:pPr>
        <w:pStyle w:val="CodeB"/>
      </w:pPr>
      <w:r>
        <w:t>#[</w:t>
      </w:r>
      <w:proofErr w:type="spellStart"/>
      <w:r>
        <w:t>cfg</w:t>
      </w:r>
      <w:proofErr w:type="spellEnd"/>
      <w:r>
        <w:t>(test)]</w:t>
      </w:r>
    </w:p>
    <w:p w14:paraId="4C25A2E3" w14:textId="77777777" w:rsidR="00F2322D" w:rsidRDefault="0074630F">
      <w:pPr>
        <w:pStyle w:val="CodeB"/>
      </w:pPr>
      <w:r>
        <w:t>mod tests {</w:t>
      </w:r>
    </w:p>
    <w:p w14:paraId="5AE6C62A" w14:textId="77777777" w:rsidR="00F2322D" w:rsidRDefault="0074630F">
      <w:pPr>
        <w:pStyle w:val="CodeB"/>
      </w:pPr>
      <w:r>
        <w:t xml:space="preserve">    use super::*;</w:t>
      </w:r>
    </w:p>
    <w:p w14:paraId="624D2215" w14:textId="77777777" w:rsidR="00F2322D" w:rsidRDefault="00F2322D">
      <w:pPr>
        <w:pStyle w:val="CodeB"/>
      </w:pPr>
    </w:p>
    <w:p w14:paraId="44215DE4" w14:textId="77777777" w:rsidR="00F2322D" w:rsidRDefault="0074630F">
      <w:pPr>
        <w:pStyle w:val="CodeB"/>
      </w:pPr>
      <w:r>
        <w:t xml:space="preserve">    #[test]</w:t>
      </w:r>
    </w:p>
    <w:p w14:paraId="4F1BBAA3" w14:textId="77777777" w:rsidR="00F2322D" w:rsidRDefault="0074630F">
      <w:pPr>
        <w:pStyle w:val="CodeB"/>
      </w:pPr>
      <w:r>
        <w:t xml:space="preserve">    </w:t>
      </w:r>
      <w:proofErr w:type="spellStart"/>
      <w:r>
        <w:t>fn</w:t>
      </w:r>
      <w:proofErr w:type="spellEnd"/>
      <w:r>
        <w:t xml:space="preserve"> </w:t>
      </w:r>
      <w:proofErr w:type="spellStart"/>
      <w:r>
        <w:t>this_test_will_pass</w:t>
      </w:r>
      <w:proofErr w:type="spellEnd"/>
      <w:r>
        <w:t>() {</w:t>
      </w:r>
    </w:p>
    <w:p w14:paraId="75D3CBA4" w14:textId="77777777" w:rsidR="00F2322D" w:rsidRDefault="0074630F">
      <w:pPr>
        <w:pStyle w:val="CodeB"/>
      </w:pPr>
      <w:r>
        <w:t xml:space="preserve">        let value = prints_and_returns_10(4);</w:t>
      </w:r>
    </w:p>
    <w:p w14:paraId="593836E8" w14:textId="77777777" w:rsidR="00F2322D" w:rsidRDefault="0074630F">
      <w:pPr>
        <w:pStyle w:val="CodeB"/>
      </w:pPr>
      <w:r>
        <w:t xml:space="preserve">        </w:t>
      </w:r>
      <w:proofErr w:type="spellStart"/>
      <w:r>
        <w:t>assert_eq</w:t>
      </w:r>
      <w:proofErr w:type="spellEnd"/>
      <w:r>
        <w:t>!(10, value);</w:t>
      </w:r>
    </w:p>
    <w:p w14:paraId="5C9F4483" w14:textId="77777777" w:rsidR="00F2322D" w:rsidRDefault="0074630F">
      <w:pPr>
        <w:pStyle w:val="CodeB"/>
      </w:pPr>
      <w:r>
        <w:t xml:space="preserve">    }</w:t>
      </w:r>
    </w:p>
    <w:p w14:paraId="65143472" w14:textId="77777777" w:rsidR="00F2322D" w:rsidRDefault="00F2322D">
      <w:pPr>
        <w:pStyle w:val="CodeB"/>
      </w:pPr>
    </w:p>
    <w:p w14:paraId="532CF7F8" w14:textId="77777777" w:rsidR="00F2322D" w:rsidRDefault="0074630F">
      <w:pPr>
        <w:pStyle w:val="CodeB"/>
      </w:pPr>
      <w:r>
        <w:t xml:space="preserve">    #[test]</w:t>
      </w:r>
    </w:p>
    <w:p w14:paraId="7F31B6E9" w14:textId="77777777" w:rsidR="00F2322D" w:rsidRDefault="0074630F">
      <w:pPr>
        <w:pStyle w:val="CodeB"/>
      </w:pPr>
      <w:r>
        <w:lastRenderedPageBreak/>
        <w:t xml:space="preserve">    </w:t>
      </w:r>
      <w:proofErr w:type="spellStart"/>
      <w:r>
        <w:t>fn</w:t>
      </w:r>
      <w:proofErr w:type="spellEnd"/>
      <w:r>
        <w:t xml:space="preserve"> </w:t>
      </w:r>
      <w:proofErr w:type="spellStart"/>
      <w:r>
        <w:t>this_test_will_fail</w:t>
      </w:r>
      <w:proofErr w:type="spellEnd"/>
      <w:r>
        <w:t>() {</w:t>
      </w:r>
    </w:p>
    <w:p w14:paraId="31431656" w14:textId="77777777" w:rsidR="00F2322D" w:rsidRDefault="0074630F">
      <w:pPr>
        <w:pStyle w:val="CodeB"/>
      </w:pPr>
      <w:r>
        <w:t xml:space="preserve">        let value = prints_and_returns_10(8);</w:t>
      </w:r>
    </w:p>
    <w:p w14:paraId="75BCA74C" w14:textId="77777777" w:rsidR="00F2322D" w:rsidRDefault="0074630F">
      <w:pPr>
        <w:pStyle w:val="CodeB"/>
      </w:pPr>
      <w:r>
        <w:t xml:space="preserve">        </w:t>
      </w:r>
      <w:proofErr w:type="spellStart"/>
      <w:r>
        <w:t>assert_eq</w:t>
      </w:r>
      <w:proofErr w:type="spellEnd"/>
      <w:r>
        <w:t>!(5, value);</w:t>
      </w:r>
    </w:p>
    <w:p w14:paraId="616B0871" w14:textId="77777777" w:rsidR="00F2322D" w:rsidRDefault="0074630F">
      <w:pPr>
        <w:pStyle w:val="CodeB"/>
      </w:pPr>
      <w:r>
        <w:t xml:space="preserve">    }</w:t>
      </w:r>
    </w:p>
    <w:p w14:paraId="622FBE60" w14:textId="77777777" w:rsidR="00F2322D" w:rsidRDefault="0074630F">
      <w:pPr>
        <w:pStyle w:val="CodeC"/>
      </w:pPr>
      <w:r>
        <w:t>}</w:t>
      </w:r>
    </w:p>
    <w:p w14:paraId="5CA75538" w14:textId="77777777" w:rsidR="00F2322D" w:rsidRDefault="0074630F">
      <w:pPr>
        <w:pStyle w:val="Listing"/>
        <w:rPr>
          <w:rFonts w:eastAsia="Microsoft YaHei"/>
        </w:rPr>
      </w:pPr>
      <w:r>
        <w:rPr>
          <w:rFonts w:eastAsia="Microsoft YaHei"/>
        </w:rPr>
        <w:t xml:space="preserve">Listing 11-10: Tests for a function that calls </w:t>
      </w:r>
      <w:proofErr w:type="spellStart"/>
      <w:r>
        <w:rPr>
          <w:rStyle w:val="Literal"/>
        </w:rPr>
        <w:t>println</w:t>
      </w:r>
      <w:proofErr w:type="spellEnd"/>
      <w:r>
        <w:rPr>
          <w:rStyle w:val="Literal"/>
        </w:rPr>
        <w:t>!</w:t>
      </w:r>
    </w:p>
    <w:p w14:paraId="1A7D3836" w14:textId="77777777" w:rsidR="00F2322D" w:rsidRDefault="0074630F">
      <w:pPr>
        <w:pStyle w:val="Body"/>
        <w:rPr>
          <w:rFonts w:eastAsia="Microsoft YaHei"/>
        </w:rPr>
      </w:pPr>
      <w:r>
        <w:rPr>
          <w:rFonts w:eastAsia="Microsoft YaHei"/>
        </w:rPr>
        <w:t xml:space="preserve">The output we’ll see when we run these tests with </w:t>
      </w:r>
      <w:r>
        <w:rPr>
          <w:rStyle w:val="Literal"/>
        </w:rPr>
        <w:t>cargo test</w:t>
      </w:r>
      <w:r>
        <w:rPr>
          <w:rFonts w:eastAsia="Microsoft YaHei"/>
        </w:rPr>
        <w:t xml:space="preserve"> is:</w:t>
      </w:r>
    </w:p>
    <w:p w14:paraId="50E2348D" w14:textId="77777777" w:rsidR="00F2322D" w:rsidRDefault="0074630F">
      <w:pPr>
        <w:pStyle w:val="CodeA"/>
      </w:pPr>
      <w:r>
        <w:t>running 2 tests</w:t>
      </w:r>
    </w:p>
    <w:p w14:paraId="1106E343" w14:textId="77777777" w:rsidR="00F2322D" w:rsidRDefault="0074630F">
      <w:pPr>
        <w:pStyle w:val="CodeB"/>
      </w:pPr>
      <w:r>
        <w:t>test tests::</w:t>
      </w:r>
      <w:proofErr w:type="spellStart"/>
      <w:r>
        <w:t>this_test_will_pass</w:t>
      </w:r>
      <w:proofErr w:type="spellEnd"/>
      <w:r>
        <w:t xml:space="preserve"> ... ok</w:t>
      </w:r>
    </w:p>
    <w:p w14:paraId="5049333E" w14:textId="77777777" w:rsidR="00F2322D" w:rsidRDefault="0074630F">
      <w:pPr>
        <w:pStyle w:val="CodeB"/>
      </w:pPr>
      <w:r>
        <w:t>test tests::</w:t>
      </w:r>
      <w:proofErr w:type="spellStart"/>
      <w:r>
        <w:t>this_test_will_fail</w:t>
      </w:r>
      <w:proofErr w:type="spellEnd"/>
      <w:r>
        <w:t xml:space="preserve"> ... FAILED</w:t>
      </w:r>
    </w:p>
    <w:p w14:paraId="233FAA51" w14:textId="77777777" w:rsidR="00F2322D" w:rsidRDefault="00F2322D">
      <w:pPr>
        <w:pStyle w:val="CodeB"/>
      </w:pPr>
    </w:p>
    <w:p w14:paraId="5C75A244" w14:textId="77777777" w:rsidR="00F2322D" w:rsidRDefault="0074630F">
      <w:pPr>
        <w:pStyle w:val="CodeB"/>
      </w:pPr>
      <w:r>
        <w:t>failures:</w:t>
      </w:r>
    </w:p>
    <w:p w14:paraId="27DEF76D" w14:textId="77777777" w:rsidR="00F2322D" w:rsidRDefault="00F2322D">
      <w:pPr>
        <w:pStyle w:val="CodeB"/>
      </w:pPr>
    </w:p>
    <w:p w14:paraId="2FC6D994" w14:textId="77777777" w:rsidR="00F2322D" w:rsidRDefault="0074630F">
      <w:pPr>
        <w:pStyle w:val="CodeB"/>
      </w:pPr>
      <w:r>
        <w:t>---- tests::</w:t>
      </w:r>
      <w:proofErr w:type="spellStart"/>
      <w:r>
        <w:t>this_test_will_fail</w:t>
      </w:r>
      <w:proofErr w:type="spellEnd"/>
      <w:r>
        <w:t xml:space="preserve"> </w:t>
      </w:r>
      <w:proofErr w:type="spellStart"/>
      <w:r>
        <w:t>stdout</w:t>
      </w:r>
      <w:proofErr w:type="spellEnd"/>
      <w:r>
        <w:t xml:space="preserve"> ----</w:t>
      </w:r>
    </w:p>
    <w:p w14:paraId="7A95D974" w14:textId="77777777" w:rsidR="00F2322D" w:rsidRDefault="0074630F">
      <w:pPr>
        <w:pStyle w:val="CodeB"/>
      </w:pPr>
      <w:r>
        <w:t xml:space="preserve">    I got the value 8</w:t>
      </w:r>
    </w:p>
    <w:p w14:paraId="61C43D69" w14:textId="77777777" w:rsidR="00F2322D" w:rsidRDefault="0074630F">
      <w:pPr>
        <w:pStyle w:val="CodeB"/>
      </w:pPr>
      <w:r>
        <w:t>thread 'tests::</w:t>
      </w:r>
      <w:proofErr w:type="spellStart"/>
      <w:r>
        <w:t>this_test_will_fail</w:t>
      </w:r>
      <w:proofErr w:type="spellEnd"/>
      <w:r>
        <w:t>' panicked at 'assertion failed: `(left ==</w:t>
      </w:r>
    </w:p>
    <w:p w14:paraId="4074D22A" w14:textId="77777777" w:rsidR="00F2322D" w:rsidRDefault="0074630F">
      <w:pPr>
        <w:pStyle w:val="CodeB"/>
      </w:pPr>
      <w:r>
        <w:t>right)` (left: `5`, right: `10`)', src/lib.rs:19</w:t>
      </w:r>
    </w:p>
    <w:p w14:paraId="5CAF7A1C" w14:textId="77777777" w:rsidR="00F2322D" w:rsidRDefault="0074630F">
      <w:pPr>
        <w:pStyle w:val="CodeB"/>
      </w:pPr>
      <w:r>
        <w:t xml:space="preserve">note: Run with `RUST_BACKTRACE=1` for a </w:t>
      </w:r>
      <w:proofErr w:type="spellStart"/>
      <w:r>
        <w:t>backtrace</w:t>
      </w:r>
      <w:proofErr w:type="spellEnd"/>
      <w:r>
        <w:t>.</w:t>
      </w:r>
    </w:p>
    <w:p w14:paraId="52EC70BE" w14:textId="77777777" w:rsidR="00F2322D" w:rsidRDefault="00F2322D">
      <w:pPr>
        <w:pStyle w:val="CodeB"/>
      </w:pPr>
    </w:p>
    <w:p w14:paraId="53AE0A6E" w14:textId="77777777" w:rsidR="00F2322D" w:rsidRDefault="0074630F">
      <w:pPr>
        <w:pStyle w:val="CodeB"/>
      </w:pPr>
      <w:r>
        <w:t>failures:</w:t>
      </w:r>
    </w:p>
    <w:p w14:paraId="56D2FCE5" w14:textId="77777777" w:rsidR="00F2322D" w:rsidRDefault="0074630F">
      <w:pPr>
        <w:pStyle w:val="CodeB"/>
      </w:pPr>
      <w:r>
        <w:t xml:space="preserve">    tests::</w:t>
      </w:r>
      <w:proofErr w:type="spellStart"/>
      <w:r>
        <w:t>this_test_will_fail</w:t>
      </w:r>
      <w:proofErr w:type="spellEnd"/>
    </w:p>
    <w:p w14:paraId="773CBC59" w14:textId="77777777" w:rsidR="00F2322D" w:rsidRDefault="00F2322D">
      <w:pPr>
        <w:pStyle w:val="CodeB"/>
      </w:pPr>
    </w:p>
    <w:p w14:paraId="70129665" w14:textId="77777777" w:rsidR="00F2322D" w:rsidRDefault="0074630F">
      <w:pPr>
        <w:pStyle w:val="CodeC"/>
      </w:pPr>
      <w:r>
        <w:t>test result: FAILED. 1 passed; 1 failed; 0 ignored; 0 measured</w:t>
      </w:r>
    </w:p>
    <w:p w14:paraId="14208878" w14:textId="77777777" w:rsidR="00F2322D" w:rsidRDefault="0074630F">
      <w:pPr>
        <w:pStyle w:val="Body"/>
        <w:rPr>
          <w:rFonts w:eastAsia="Microsoft YaHei"/>
        </w:rPr>
      </w:pPr>
      <w:r>
        <w:rPr>
          <w:rFonts w:eastAsia="Microsoft YaHei"/>
        </w:rPr>
        <w:t xml:space="preserve">Note that nowhere in this output do we see </w:t>
      </w:r>
      <w:r>
        <w:rPr>
          <w:rStyle w:val="Literal"/>
        </w:rPr>
        <w:t>I got the value 4</w:t>
      </w:r>
      <w:r>
        <w:rPr>
          <w:rFonts w:eastAsia="Microsoft YaHei"/>
        </w:rPr>
        <w:t xml:space="preserve">, which is what gets printed when the test that passes runs. That output has been captured. The output from the test that failed, </w:t>
      </w:r>
      <w:r>
        <w:rPr>
          <w:rStyle w:val="Literal"/>
        </w:rPr>
        <w:t>I got the value 8</w:t>
      </w:r>
      <w:r>
        <w:rPr>
          <w:rFonts w:eastAsia="Microsoft YaHei"/>
        </w:rPr>
        <w:t>, appears in the section of the test summary output that also shows the cause of the test failure.</w:t>
      </w:r>
    </w:p>
    <w:p w14:paraId="3F202D19" w14:textId="77777777" w:rsidR="00F2322D" w:rsidRDefault="0074630F">
      <w:pPr>
        <w:pStyle w:val="Body"/>
        <w:rPr>
          <w:rFonts w:eastAsia="Microsoft YaHei"/>
        </w:rPr>
      </w:pPr>
      <w:r>
        <w:rPr>
          <w:rFonts w:eastAsia="Microsoft YaHei"/>
        </w:rPr>
        <w:t xml:space="preserve">If we want to be able to see printed values for passing tests as well, the output capture behavior can be disabled by using the </w:t>
      </w:r>
      <w:r>
        <w:rPr>
          <w:rStyle w:val="Literal"/>
        </w:rPr>
        <w:t>--</w:t>
      </w:r>
      <w:proofErr w:type="spellStart"/>
      <w:r>
        <w:rPr>
          <w:rStyle w:val="Literal"/>
        </w:rPr>
        <w:t>nocapture</w:t>
      </w:r>
      <w:proofErr w:type="spellEnd"/>
      <w:r>
        <w:rPr>
          <w:rFonts w:eastAsia="Microsoft YaHei"/>
        </w:rPr>
        <w:t xml:space="preserve"> flag:</w:t>
      </w:r>
    </w:p>
    <w:p w14:paraId="506EF930" w14:textId="77777777" w:rsidR="00F2322D" w:rsidRDefault="0074630F">
      <w:pPr>
        <w:pStyle w:val="CodeSingle"/>
      </w:pPr>
      <w:r>
        <w:t>$ cargo test -- --</w:t>
      </w:r>
      <w:proofErr w:type="spellStart"/>
      <w:r>
        <w:t>nocapture</w:t>
      </w:r>
      <w:proofErr w:type="spellEnd"/>
    </w:p>
    <w:p w14:paraId="4C5A8FDC" w14:textId="77777777" w:rsidR="00F2322D" w:rsidRDefault="0074630F">
      <w:pPr>
        <w:pStyle w:val="Body"/>
        <w:rPr>
          <w:rFonts w:eastAsia="Microsoft YaHei"/>
        </w:rPr>
      </w:pPr>
      <w:r>
        <w:rPr>
          <w:rFonts w:eastAsia="Microsoft YaHei"/>
        </w:rPr>
        <w:t xml:space="preserve">Running the tests from Listing 11-10 again with the </w:t>
      </w:r>
      <w:r>
        <w:rPr>
          <w:rStyle w:val="Literal"/>
        </w:rPr>
        <w:t>--</w:t>
      </w:r>
      <w:proofErr w:type="spellStart"/>
      <w:r>
        <w:rPr>
          <w:rStyle w:val="Literal"/>
        </w:rPr>
        <w:t>nocapture</w:t>
      </w:r>
      <w:proofErr w:type="spellEnd"/>
      <w:r>
        <w:rPr>
          <w:rFonts w:eastAsia="Microsoft YaHei"/>
        </w:rPr>
        <w:t xml:space="preserve"> flag now shows:</w:t>
      </w:r>
    </w:p>
    <w:p w14:paraId="494DDA91" w14:textId="77777777" w:rsidR="00F2322D" w:rsidRDefault="0074630F">
      <w:pPr>
        <w:pStyle w:val="CodeA"/>
      </w:pPr>
      <w:r>
        <w:t>running 2 tests</w:t>
      </w:r>
    </w:p>
    <w:p w14:paraId="4AC6B8E1" w14:textId="77777777" w:rsidR="00F2322D" w:rsidRDefault="0074630F">
      <w:pPr>
        <w:pStyle w:val="CodeB"/>
      </w:pPr>
      <w:r>
        <w:t>I got the value 4</w:t>
      </w:r>
    </w:p>
    <w:p w14:paraId="44AF5F2A" w14:textId="77777777" w:rsidR="00F2322D" w:rsidRDefault="0074630F">
      <w:pPr>
        <w:pStyle w:val="CodeB"/>
      </w:pPr>
      <w:r>
        <w:lastRenderedPageBreak/>
        <w:t>I got the value 8</w:t>
      </w:r>
    </w:p>
    <w:p w14:paraId="16E2966B" w14:textId="77777777" w:rsidR="00F2322D" w:rsidRDefault="0074630F">
      <w:pPr>
        <w:pStyle w:val="CodeB"/>
      </w:pPr>
      <w:r>
        <w:t>test tests::</w:t>
      </w:r>
      <w:proofErr w:type="spellStart"/>
      <w:r>
        <w:t>this_test_will_pass</w:t>
      </w:r>
      <w:proofErr w:type="spellEnd"/>
      <w:r>
        <w:t xml:space="preserve"> ... ok</w:t>
      </w:r>
    </w:p>
    <w:p w14:paraId="0DB13747" w14:textId="77777777" w:rsidR="00F2322D" w:rsidRDefault="0074630F">
      <w:pPr>
        <w:pStyle w:val="CodeB"/>
      </w:pPr>
      <w:r>
        <w:t>thread 'tests::</w:t>
      </w:r>
      <w:proofErr w:type="spellStart"/>
      <w:r>
        <w:t>this_test_will_fail</w:t>
      </w:r>
      <w:proofErr w:type="spellEnd"/>
      <w:r>
        <w:t>' panicked at 'assertion failed: `(left ==</w:t>
      </w:r>
    </w:p>
    <w:p w14:paraId="62A25F4E" w14:textId="77777777" w:rsidR="00F2322D" w:rsidRDefault="0074630F">
      <w:pPr>
        <w:pStyle w:val="CodeB"/>
      </w:pPr>
      <w:r>
        <w:t>right)` (left: `5`, right: `10`)', src/lib.rs:19</w:t>
      </w:r>
    </w:p>
    <w:p w14:paraId="0A2F1C3D" w14:textId="77777777" w:rsidR="00F2322D" w:rsidRDefault="0074630F">
      <w:pPr>
        <w:pStyle w:val="CodeB"/>
      </w:pPr>
      <w:r>
        <w:t xml:space="preserve">note: Run with `RUST_BACKTRACE=1` for a </w:t>
      </w:r>
      <w:proofErr w:type="spellStart"/>
      <w:r>
        <w:t>backtrace</w:t>
      </w:r>
      <w:proofErr w:type="spellEnd"/>
      <w:r>
        <w:t>.</w:t>
      </w:r>
    </w:p>
    <w:p w14:paraId="4C5B0F06" w14:textId="77777777" w:rsidR="00F2322D" w:rsidRDefault="0074630F">
      <w:pPr>
        <w:pStyle w:val="CodeB"/>
      </w:pPr>
      <w:r>
        <w:t>test tests::</w:t>
      </w:r>
      <w:proofErr w:type="spellStart"/>
      <w:r>
        <w:t>this_test_will_fail</w:t>
      </w:r>
      <w:proofErr w:type="spellEnd"/>
      <w:r>
        <w:t xml:space="preserve"> ... FAILED</w:t>
      </w:r>
    </w:p>
    <w:p w14:paraId="5C5C423A" w14:textId="77777777" w:rsidR="00F2322D" w:rsidRDefault="00F2322D">
      <w:pPr>
        <w:pStyle w:val="CodeB"/>
      </w:pPr>
    </w:p>
    <w:p w14:paraId="5A659E3C" w14:textId="77777777" w:rsidR="00F2322D" w:rsidRDefault="0074630F">
      <w:pPr>
        <w:pStyle w:val="CodeB"/>
      </w:pPr>
      <w:r>
        <w:t>failures:</w:t>
      </w:r>
    </w:p>
    <w:p w14:paraId="0774449C" w14:textId="77777777" w:rsidR="00F2322D" w:rsidRDefault="00F2322D">
      <w:pPr>
        <w:pStyle w:val="CodeB"/>
      </w:pPr>
    </w:p>
    <w:p w14:paraId="1278BBDD" w14:textId="77777777" w:rsidR="00F2322D" w:rsidRDefault="0074630F">
      <w:pPr>
        <w:pStyle w:val="CodeB"/>
      </w:pPr>
      <w:r>
        <w:t>failures:</w:t>
      </w:r>
    </w:p>
    <w:p w14:paraId="3CCBC0B0" w14:textId="77777777" w:rsidR="00F2322D" w:rsidRDefault="0074630F">
      <w:pPr>
        <w:pStyle w:val="CodeB"/>
      </w:pPr>
      <w:r>
        <w:t xml:space="preserve">    tests::</w:t>
      </w:r>
      <w:proofErr w:type="spellStart"/>
      <w:r>
        <w:t>this_test_will_fail</w:t>
      </w:r>
      <w:proofErr w:type="spellEnd"/>
    </w:p>
    <w:p w14:paraId="6FABEAA3" w14:textId="77777777" w:rsidR="00F2322D" w:rsidRDefault="00F2322D">
      <w:pPr>
        <w:pStyle w:val="CodeB"/>
      </w:pPr>
    </w:p>
    <w:p w14:paraId="31557317" w14:textId="77777777" w:rsidR="00F2322D" w:rsidRDefault="0074630F">
      <w:pPr>
        <w:pStyle w:val="CodeC"/>
      </w:pPr>
      <w:r>
        <w:t>test result: FAILED. 1 passed; 1 failed; 0 ignored; 0 measured</w:t>
      </w:r>
    </w:p>
    <w:p w14:paraId="362D0735" w14:textId="77777777" w:rsidR="00F2322D" w:rsidRDefault="0074630F">
      <w:pPr>
        <w:pStyle w:val="Body"/>
        <w:rPr>
          <w:rFonts w:eastAsia="Microsoft YaHei"/>
        </w:rPr>
      </w:pPr>
      <w:r>
        <w:rPr>
          <w:rFonts w:eastAsia="Microsoft YaHei"/>
        </w:rPr>
        <w:t xml:space="preserve">Note that the output for the tests and the test results is interleaved; this is because the tests are running in parallel as we talked about in the previous section. Try using both the </w:t>
      </w:r>
      <w:r>
        <w:rPr>
          <w:rStyle w:val="Literal"/>
        </w:rPr>
        <w:t>--test-threads=1</w:t>
      </w:r>
      <w:r>
        <w:rPr>
          <w:rFonts w:eastAsia="Microsoft YaHei"/>
        </w:rPr>
        <w:t xml:space="preserve"> option and the </w:t>
      </w:r>
      <w:r>
        <w:rPr>
          <w:rStyle w:val="Literal"/>
        </w:rPr>
        <w:t>--</w:t>
      </w:r>
      <w:proofErr w:type="spellStart"/>
      <w:r>
        <w:rPr>
          <w:rStyle w:val="Literal"/>
        </w:rPr>
        <w:t>nocapture</w:t>
      </w:r>
      <w:proofErr w:type="spellEnd"/>
      <w:r>
        <w:rPr>
          <w:rFonts w:eastAsia="Microsoft YaHei"/>
        </w:rPr>
        <w:t xml:space="preserve"> function and see what the output looks like then!</w:t>
      </w:r>
    </w:p>
    <w:p w14:paraId="787A4B86" w14:textId="77777777" w:rsidR="00F2322D" w:rsidRDefault="0074630F">
      <w:pPr>
        <w:pStyle w:val="HeadB"/>
        <w:rPr>
          <w:rFonts w:eastAsia="Microsoft YaHei"/>
          <w:sz w:val="27"/>
          <w:szCs w:val="27"/>
        </w:rPr>
      </w:pPr>
      <w:bookmarkStart w:id="79" w:name="_Toc485369478"/>
      <w:bookmarkStart w:id="80" w:name="running-a-subset-of-tests-by-name"/>
      <w:bookmarkEnd w:id="79"/>
      <w:bookmarkEnd w:id="80"/>
      <w:r>
        <w:rPr>
          <w:rFonts w:eastAsia="Microsoft YaHei"/>
        </w:rPr>
        <w:t>Running a Subset of Tests by Name</w:t>
      </w:r>
    </w:p>
    <w:p w14:paraId="06B05AA1" w14:textId="515210EF" w:rsidR="00F2322D" w:rsidRDefault="0074630F">
      <w:pPr>
        <w:pStyle w:val="BodyFirst"/>
        <w:rPr>
          <w:rFonts w:eastAsia="Microsoft YaHei"/>
        </w:rPr>
      </w:pPr>
      <w:r>
        <w:rPr>
          <w:rFonts w:eastAsia="Microsoft YaHei"/>
        </w:rPr>
        <w:t xml:space="preserve">Sometimes, running a full test suite can take a long time. If you’re working on code in a particular area, you might want to run only the tests pertaining to that code. You can choose which tests to run by passing </w:t>
      </w:r>
      <w:r>
        <w:rPr>
          <w:rStyle w:val="Literal"/>
        </w:rPr>
        <w:t>cargo test</w:t>
      </w:r>
      <w:r>
        <w:rPr>
          <w:rFonts w:eastAsia="Microsoft YaHei"/>
        </w:rPr>
        <w:t xml:space="preserve"> the name or names of the test</w:t>
      </w:r>
      <w:ins w:id="81" w:author="Carol Nichols" w:date="2017-08-05T20:05:00Z">
        <w:r w:rsidR="00CC6424">
          <w:rPr>
            <w:rFonts w:eastAsia="Microsoft YaHei"/>
          </w:rPr>
          <w:t>(</w:t>
        </w:r>
      </w:ins>
      <w:del w:id="82" w:author="Carol Nichols" w:date="2017-08-05T20:05:00Z">
        <w:r w:rsidDel="00CC6424">
          <w:rPr>
            <w:rFonts w:eastAsia="Microsoft YaHei"/>
          </w:rPr>
          <w:delText>/</w:delText>
        </w:r>
      </w:del>
      <w:r>
        <w:rPr>
          <w:rFonts w:eastAsia="Microsoft YaHei"/>
        </w:rPr>
        <w:t>s</w:t>
      </w:r>
      <w:ins w:id="83" w:author="Carol Nichols" w:date="2017-08-05T20:05:00Z">
        <w:r w:rsidR="00CC6424">
          <w:rPr>
            <w:rFonts w:eastAsia="Microsoft YaHei"/>
          </w:rPr>
          <w:t>)</w:t>
        </w:r>
      </w:ins>
      <w:r>
        <w:rPr>
          <w:rFonts w:eastAsia="Microsoft YaHei"/>
        </w:rPr>
        <w:t xml:space="preserve"> you want to run as an argument.</w:t>
      </w:r>
    </w:p>
    <w:p w14:paraId="36918B36" w14:textId="77777777" w:rsidR="00F2322D" w:rsidRDefault="0074630F">
      <w:pPr>
        <w:pStyle w:val="Body"/>
        <w:rPr>
          <w:rFonts w:eastAsia="Microsoft YaHei"/>
        </w:rPr>
      </w:pPr>
      <w:r>
        <w:rPr>
          <w:rFonts w:eastAsia="Microsoft YaHei"/>
        </w:rPr>
        <w:t xml:space="preserve">To demonstrate how to run a subset of tests, we’ll create three tests for our </w:t>
      </w:r>
      <w:proofErr w:type="spellStart"/>
      <w:r>
        <w:rPr>
          <w:rStyle w:val="Literal"/>
        </w:rPr>
        <w:t>add_two</w:t>
      </w:r>
      <w:proofErr w:type="spellEnd"/>
      <w:r>
        <w:rPr>
          <w:rFonts w:eastAsia="Microsoft YaHei"/>
        </w:rPr>
        <w:t xml:space="preserve"> function as shown in Listing 11-11 and choose which ones to run:</w:t>
      </w:r>
    </w:p>
    <w:p w14:paraId="08965D5A" w14:textId="77777777" w:rsidR="00F2322D" w:rsidRDefault="0074630F">
      <w:pPr>
        <w:pStyle w:val="ProductionDirective"/>
        <w:rPr>
          <w:rFonts w:eastAsia="Microsoft YaHei"/>
        </w:rPr>
      </w:pPr>
      <w:r>
        <w:rPr>
          <w:rFonts w:eastAsia="Microsoft YaHei"/>
        </w:rPr>
        <w:t>Filename: src/lib.rs</w:t>
      </w:r>
    </w:p>
    <w:p w14:paraId="0B880B28" w14:textId="77777777" w:rsidR="00F2322D" w:rsidRDefault="0074630F">
      <w:pPr>
        <w:pStyle w:val="CodeA"/>
      </w:pPr>
      <w:r>
        <w:t xml:space="preserve">pub </w:t>
      </w:r>
      <w:proofErr w:type="spellStart"/>
      <w:r>
        <w:t>fn</w:t>
      </w:r>
      <w:proofErr w:type="spellEnd"/>
      <w:r>
        <w:t xml:space="preserve"> </w:t>
      </w:r>
      <w:proofErr w:type="spellStart"/>
      <w:r>
        <w:t>add_two</w:t>
      </w:r>
      <w:proofErr w:type="spellEnd"/>
      <w:r>
        <w:t>(a: i32) -&gt; i32 {</w:t>
      </w:r>
    </w:p>
    <w:p w14:paraId="7D20BF9D" w14:textId="77777777" w:rsidR="00F2322D" w:rsidRDefault="0074630F">
      <w:pPr>
        <w:pStyle w:val="CodeB"/>
      </w:pPr>
      <w:r>
        <w:t xml:space="preserve">    a + 2</w:t>
      </w:r>
    </w:p>
    <w:p w14:paraId="6C63F22D" w14:textId="77777777" w:rsidR="00F2322D" w:rsidRDefault="0074630F">
      <w:pPr>
        <w:pStyle w:val="CodeB"/>
      </w:pPr>
      <w:r>
        <w:t>}</w:t>
      </w:r>
    </w:p>
    <w:p w14:paraId="514EAA33" w14:textId="77777777" w:rsidR="00F2322D" w:rsidRDefault="00F2322D">
      <w:pPr>
        <w:pStyle w:val="CodeB"/>
      </w:pPr>
    </w:p>
    <w:p w14:paraId="51E43820" w14:textId="77777777" w:rsidR="00F2322D" w:rsidRDefault="0074630F">
      <w:pPr>
        <w:pStyle w:val="CodeB"/>
      </w:pPr>
      <w:r>
        <w:t>#[</w:t>
      </w:r>
      <w:proofErr w:type="spellStart"/>
      <w:r>
        <w:t>cfg</w:t>
      </w:r>
      <w:proofErr w:type="spellEnd"/>
      <w:r>
        <w:t>(test)]</w:t>
      </w:r>
    </w:p>
    <w:p w14:paraId="3B49F60C" w14:textId="77777777" w:rsidR="00F2322D" w:rsidRDefault="0074630F">
      <w:pPr>
        <w:pStyle w:val="CodeB"/>
      </w:pPr>
      <w:r>
        <w:t>mod tests {</w:t>
      </w:r>
    </w:p>
    <w:p w14:paraId="1F70FCB5" w14:textId="77777777" w:rsidR="00F2322D" w:rsidRDefault="0074630F">
      <w:pPr>
        <w:pStyle w:val="CodeB"/>
      </w:pPr>
      <w:r>
        <w:t xml:space="preserve">    use super::*;</w:t>
      </w:r>
    </w:p>
    <w:p w14:paraId="4C9B7722" w14:textId="77777777" w:rsidR="00F2322D" w:rsidRDefault="00F2322D">
      <w:pPr>
        <w:pStyle w:val="CodeB"/>
      </w:pPr>
    </w:p>
    <w:p w14:paraId="033622DB" w14:textId="77777777" w:rsidR="00F2322D" w:rsidRDefault="0074630F">
      <w:pPr>
        <w:pStyle w:val="CodeB"/>
      </w:pPr>
      <w:r>
        <w:t xml:space="preserve">    #[test]</w:t>
      </w:r>
    </w:p>
    <w:p w14:paraId="4EE3D452" w14:textId="77777777" w:rsidR="00F2322D" w:rsidRDefault="0074630F">
      <w:pPr>
        <w:pStyle w:val="CodeB"/>
      </w:pPr>
      <w:r>
        <w:t xml:space="preserve">    </w:t>
      </w:r>
      <w:proofErr w:type="spellStart"/>
      <w:r>
        <w:t>fn</w:t>
      </w:r>
      <w:proofErr w:type="spellEnd"/>
      <w:r>
        <w:t xml:space="preserve"> </w:t>
      </w:r>
      <w:proofErr w:type="spellStart"/>
      <w:r>
        <w:t>add_two_and_two</w:t>
      </w:r>
      <w:proofErr w:type="spellEnd"/>
      <w:r>
        <w:t>() {</w:t>
      </w:r>
    </w:p>
    <w:p w14:paraId="15552071" w14:textId="77777777" w:rsidR="00F2322D" w:rsidRDefault="0074630F">
      <w:pPr>
        <w:pStyle w:val="CodeB"/>
      </w:pPr>
      <w:r>
        <w:lastRenderedPageBreak/>
        <w:t xml:space="preserve">        </w:t>
      </w:r>
      <w:proofErr w:type="spellStart"/>
      <w:r>
        <w:t>assert_eq</w:t>
      </w:r>
      <w:proofErr w:type="spellEnd"/>
      <w:r>
        <w:t xml:space="preserve">!(4, </w:t>
      </w:r>
      <w:proofErr w:type="spellStart"/>
      <w:r>
        <w:t>add_two</w:t>
      </w:r>
      <w:proofErr w:type="spellEnd"/>
      <w:r>
        <w:t>(2));</w:t>
      </w:r>
    </w:p>
    <w:p w14:paraId="7DCA4093" w14:textId="77777777" w:rsidR="00F2322D" w:rsidRDefault="0074630F">
      <w:pPr>
        <w:pStyle w:val="CodeB"/>
      </w:pPr>
      <w:r>
        <w:t xml:space="preserve">    }</w:t>
      </w:r>
    </w:p>
    <w:p w14:paraId="531C4A14" w14:textId="77777777" w:rsidR="00F2322D" w:rsidRDefault="00F2322D">
      <w:pPr>
        <w:pStyle w:val="CodeB"/>
      </w:pPr>
    </w:p>
    <w:p w14:paraId="7F52B2B6" w14:textId="77777777" w:rsidR="00F2322D" w:rsidRDefault="0074630F">
      <w:pPr>
        <w:pStyle w:val="CodeB"/>
      </w:pPr>
      <w:r>
        <w:t xml:space="preserve">    #[test]</w:t>
      </w:r>
    </w:p>
    <w:p w14:paraId="229EDAF8" w14:textId="77777777" w:rsidR="00F2322D" w:rsidRDefault="0074630F">
      <w:pPr>
        <w:pStyle w:val="CodeB"/>
      </w:pPr>
      <w:r>
        <w:t xml:space="preserve">    </w:t>
      </w:r>
      <w:proofErr w:type="spellStart"/>
      <w:r>
        <w:t>fn</w:t>
      </w:r>
      <w:proofErr w:type="spellEnd"/>
      <w:r>
        <w:t xml:space="preserve"> </w:t>
      </w:r>
      <w:proofErr w:type="spellStart"/>
      <w:r>
        <w:t>add_three_and_two</w:t>
      </w:r>
      <w:proofErr w:type="spellEnd"/>
      <w:r>
        <w:t>() {</w:t>
      </w:r>
    </w:p>
    <w:p w14:paraId="43431078" w14:textId="77777777" w:rsidR="00F2322D" w:rsidRDefault="0074630F">
      <w:pPr>
        <w:pStyle w:val="CodeB"/>
      </w:pPr>
      <w:r>
        <w:t xml:space="preserve">        </w:t>
      </w:r>
      <w:proofErr w:type="spellStart"/>
      <w:r>
        <w:t>assert_eq</w:t>
      </w:r>
      <w:proofErr w:type="spellEnd"/>
      <w:r>
        <w:t xml:space="preserve">!(5, </w:t>
      </w:r>
      <w:proofErr w:type="spellStart"/>
      <w:r>
        <w:t>add_two</w:t>
      </w:r>
      <w:proofErr w:type="spellEnd"/>
      <w:r>
        <w:t>(3));</w:t>
      </w:r>
    </w:p>
    <w:p w14:paraId="7EDBA428" w14:textId="77777777" w:rsidR="00F2322D" w:rsidRDefault="0074630F">
      <w:pPr>
        <w:pStyle w:val="CodeB"/>
      </w:pPr>
      <w:r>
        <w:t xml:space="preserve">    }</w:t>
      </w:r>
    </w:p>
    <w:p w14:paraId="4B358732" w14:textId="77777777" w:rsidR="00F2322D" w:rsidRDefault="00F2322D">
      <w:pPr>
        <w:pStyle w:val="CodeB"/>
      </w:pPr>
    </w:p>
    <w:p w14:paraId="5F905BF5" w14:textId="77777777" w:rsidR="00F2322D" w:rsidRDefault="0074630F">
      <w:pPr>
        <w:pStyle w:val="CodeB"/>
      </w:pPr>
      <w:r>
        <w:t xml:space="preserve">    #[test]</w:t>
      </w:r>
    </w:p>
    <w:p w14:paraId="4024BB31" w14:textId="77777777" w:rsidR="00F2322D" w:rsidRDefault="0074630F">
      <w:pPr>
        <w:pStyle w:val="CodeB"/>
      </w:pPr>
      <w:r>
        <w:t xml:space="preserve">    </w:t>
      </w:r>
      <w:proofErr w:type="spellStart"/>
      <w:r>
        <w:t>fn</w:t>
      </w:r>
      <w:proofErr w:type="spellEnd"/>
      <w:r>
        <w:t xml:space="preserve"> </w:t>
      </w:r>
      <w:proofErr w:type="spellStart"/>
      <w:r>
        <w:t>one_hundred</w:t>
      </w:r>
      <w:proofErr w:type="spellEnd"/>
      <w:r>
        <w:t>() {</w:t>
      </w:r>
    </w:p>
    <w:p w14:paraId="5C2E23EF" w14:textId="77777777" w:rsidR="00F2322D" w:rsidRDefault="0074630F">
      <w:pPr>
        <w:pStyle w:val="CodeB"/>
      </w:pPr>
      <w:r>
        <w:t xml:space="preserve">        </w:t>
      </w:r>
      <w:proofErr w:type="spellStart"/>
      <w:r>
        <w:t>assert_eq</w:t>
      </w:r>
      <w:proofErr w:type="spellEnd"/>
      <w:r>
        <w:t xml:space="preserve">!(102, </w:t>
      </w:r>
      <w:proofErr w:type="spellStart"/>
      <w:r>
        <w:t>add_two</w:t>
      </w:r>
      <w:proofErr w:type="spellEnd"/>
      <w:r>
        <w:t>(100));</w:t>
      </w:r>
    </w:p>
    <w:p w14:paraId="71257F8F" w14:textId="77777777" w:rsidR="00F2322D" w:rsidRDefault="0074630F">
      <w:pPr>
        <w:pStyle w:val="CodeB"/>
      </w:pPr>
      <w:r>
        <w:t xml:space="preserve">    }</w:t>
      </w:r>
    </w:p>
    <w:p w14:paraId="469B74D4" w14:textId="77777777" w:rsidR="00F2322D" w:rsidRDefault="0074630F">
      <w:pPr>
        <w:pStyle w:val="CodeC"/>
      </w:pPr>
      <w:r>
        <w:t>}</w:t>
      </w:r>
    </w:p>
    <w:p w14:paraId="54DDC7CD" w14:textId="77777777" w:rsidR="00F2322D" w:rsidRDefault="0074630F">
      <w:pPr>
        <w:pStyle w:val="Listing"/>
        <w:rPr>
          <w:rFonts w:eastAsia="Microsoft YaHei"/>
        </w:rPr>
      </w:pPr>
      <w:r>
        <w:rPr>
          <w:rFonts w:eastAsia="Microsoft YaHei"/>
        </w:rPr>
        <w:t>Listing 11-11: Three tests with a variety of names</w:t>
      </w:r>
    </w:p>
    <w:p w14:paraId="5B46D4B2" w14:textId="77777777" w:rsidR="00F2322D" w:rsidRDefault="0074630F">
      <w:pPr>
        <w:pStyle w:val="Body"/>
        <w:rPr>
          <w:rFonts w:eastAsia="Microsoft YaHei"/>
        </w:rPr>
      </w:pPr>
      <w:r>
        <w:rPr>
          <w:rFonts w:eastAsia="Microsoft YaHei"/>
        </w:rPr>
        <w:t>If we run the tests without passing any arguments, as we’ve already seen, all the tests will run in parallel:</w:t>
      </w:r>
    </w:p>
    <w:p w14:paraId="475A869B" w14:textId="77777777" w:rsidR="00F2322D" w:rsidRDefault="0074630F">
      <w:pPr>
        <w:pStyle w:val="CodeA"/>
      </w:pPr>
      <w:r>
        <w:t>running 3 tests</w:t>
      </w:r>
    </w:p>
    <w:p w14:paraId="76EACF42" w14:textId="77777777" w:rsidR="00F2322D" w:rsidRDefault="0074630F">
      <w:pPr>
        <w:pStyle w:val="CodeB"/>
      </w:pPr>
      <w:r>
        <w:t>test tests::</w:t>
      </w:r>
      <w:proofErr w:type="spellStart"/>
      <w:r>
        <w:t>add_two_and_two</w:t>
      </w:r>
      <w:proofErr w:type="spellEnd"/>
      <w:r>
        <w:t xml:space="preserve"> ... ok</w:t>
      </w:r>
    </w:p>
    <w:p w14:paraId="291E06D9" w14:textId="77777777" w:rsidR="00F2322D" w:rsidRDefault="0074630F">
      <w:pPr>
        <w:pStyle w:val="CodeB"/>
      </w:pPr>
      <w:r>
        <w:t>test tests::</w:t>
      </w:r>
      <w:proofErr w:type="spellStart"/>
      <w:r>
        <w:t>add_three_and_two</w:t>
      </w:r>
      <w:proofErr w:type="spellEnd"/>
      <w:r>
        <w:t xml:space="preserve"> ... ok</w:t>
      </w:r>
    </w:p>
    <w:p w14:paraId="7FF96DA6" w14:textId="77777777" w:rsidR="00F2322D" w:rsidRDefault="0074630F">
      <w:pPr>
        <w:pStyle w:val="CodeB"/>
      </w:pPr>
      <w:r>
        <w:t>test tests::</w:t>
      </w:r>
      <w:proofErr w:type="spellStart"/>
      <w:r>
        <w:t>one_hundred</w:t>
      </w:r>
      <w:proofErr w:type="spellEnd"/>
      <w:r>
        <w:t xml:space="preserve"> ... ok</w:t>
      </w:r>
    </w:p>
    <w:p w14:paraId="1EF069B3" w14:textId="77777777" w:rsidR="00F2322D" w:rsidRDefault="00F2322D">
      <w:pPr>
        <w:pStyle w:val="CodeB"/>
      </w:pPr>
    </w:p>
    <w:p w14:paraId="0813BD31" w14:textId="77777777" w:rsidR="00F2322D" w:rsidRDefault="0074630F">
      <w:pPr>
        <w:pStyle w:val="CodeC"/>
      </w:pPr>
      <w:r>
        <w:t>test result: ok. 3 passed; 0 failed; 0 ignored; 0 measured</w:t>
      </w:r>
    </w:p>
    <w:p w14:paraId="784DA703" w14:textId="77777777" w:rsidR="00F2322D" w:rsidRDefault="0074630F">
      <w:pPr>
        <w:pStyle w:val="HeadC"/>
        <w:rPr>
          <w:rFonts w:eastAsia="Microsoft YaHei"/>
          <w:sz w:val="24"/>
          <w:szCs w:val="24"/>
        </w:rPr>
      </w:pPr>
      <w:bookmarkStart w:id="84" w:name="_Toc485369479"/>
      <w:bookmarkStart w:id="85" w:name="running-single-tests"/>
      <w:bookmarkEnd w:id="84"/>
      <w:bookmarkEnd w:id="85"/>
      <w:r>
        <w:rPr>
          <w:rFonts w:eastAsia="Microsoft YaHei"/>
        </w:rPr>
        <w:t>Running Single Tests</w:t>
      </w:r>
    </w:p>
    <w:p w14:paraId="560D105B" w14:textId="77777777" w:rsidR="00F2322D" w:rsidRDefault="0074630F">
      <w:pPr>
        <w:pStyle w:val="BodyFirst"/>
        <w:rPr>
          <w:rFonts w:eastAsia="Microsoft YaHei"/>
        </w:rPr>
      </w:pPr>
      <w:r>
        <w:rPr>
          <w:rFonts w:eastAsia="Microsoft YaHei"/>
        </w:rPr>
        <w:t xml:space="preserve">We can pass the name of any test function to </w:t>
      </w:r>
      <w:r>
        <w:rPr>
          <w:rStyle w:val="Literal"/>
        </w:rPr>
        <w:t>cargo test</w:t>
      </w:r>
      <w:r>
        <w:rPr>
          <w:rFonts w:eastAsia="Microsoft YaHei"/>
        </w:rPr>
        <w:t xml:space="preserve"> to run only that test:</w:t>
      </w:r>
    </w:p>
    <w:p w14:paraId="4E394D0C" w14:textId="77777777" w:rsidR="00F2322D" w:rsidRDefault="0074630F">
      <w:pPr>
        <w:pStyle w:val="CodeA"/>
      </w:pPr>
      <w:r>
        <w:t xml:space="preserve">$ cargo test </w:t>
      </w:r>
      <w:proofErr w:type="spellStart"/>
      <w:r>
        <w:t>one_hundred</w:t>
      </w:r>
      <w:proofErr w:type="spellEnd"/>
    </w:p>
    <w:p w14:paraId="074DA4F9" w14:textId="77777777" w:rsidR="00F2322D" w:rsidRDefault="0074630F">
      <w:pPr>
        <w:pStyle w:val="CodeB"/>
      </w:pPr>
      <w:r>
        <w:t xml:space="preserve">    Finished </w:t>
      </w:r>
      <w:del w:id="86" w:author="Carol Nichols" w:date="2017-07-09T20:16:00Z">
        <w:r>
          <w:delText>debug</w:delText>
        </w:r>
      </w:del>
      <w:ins w:id="87" w:author="Carol Nichols" w:date="2017-07-09T20:16:00Z">
        <w:r>
          <w:t>dev</w:t>
        </w:r>
      </w:ins>
      <w:r>
        <w:t xml:space="preserve"> [</w:t>
      </w:r>
      <w:proofErr w:type="spellStart"/>
      <w:r>
        <w:t>unoptimized</w:t>
      </w:r>
      <w:proofErr w:type="spellEnd"/>
      <w:r>
        <w:t xml:space="preserve"> + </w:t>
      </w:r>
      <w:proofErr w:type="spellStart"/>
      <w:r>
        <w:t>debuginfo</w:t>
      </w:r>
      <w:proofErr w:type="spellEnd"/>
      <w:r>
        <w:t>] target(s) in 0.0 secs</w:t>
      </w:r>
    </w:p>
    <w:p w14:paraId="48BE8F3E" w14:textId="77777777" w:rsidR="00F2322D" w:rsidRDefault="0074630F">
      <w:pPr>
        <w:pStyle w:val="CodeB"/>
      </w:pPr>
      <w:r>
        <w:t xml:space="preserve">     Running target/debug/deps/adder-06a75b4a1f2515e9</w:t>
      </w:r>
    </w:p>
    <w:p w14:paraId="518A0C7F" w14:textId="77777777" w:rsidR="00F2322D" w:rsidRDefault="00F2322D">
      <w:pPr>
        <w:pStyle w:val="CodeB"/>
      </w:pPr>
    </w:p>
    <w:p w14:paraId="380E4F36" w14:textId="77777777" w:rsidR="00F2322D" w:rsidRDefault="0074630F">
      <w:pPr>
        <w:pStyle w:val="CodeB"/>
      </w:pPr>
      <w:r>
        <w:t>running 1 test</w:t>
      </w:r>
    </w:p>
    <w:p w14:paraId="180193C0" w14:textId="77777777" w:rsidR="00F2322D" w:rsidRDefault="0074630F">
      <w:pPr>
        <w:pStyle w:val="CodeB"/>
      </w:pPr>
      <w:r>
        <w:t>test tests::</w:t>
      </w:r>
      <w:proofErr w:type="spellStart"/>
      <w:r>
        <w:t>one_hundred</w:t>
      </w:r>
      <w:proofErr w:type="spellEnd"/>
      <w:r>
        <w:t xml:space="preserve"> ... ok</w:t>
      </w:r>
    </w:p>
    <w:p w14:paraId="0F8DEB05" w14:textId="77777777" w:rsidR="00F2322D" w:rsidRDefault="00F2322D">
      <w:pPr>
        <w:pStyle w:val="CodeB"/>
      </w:pPr>
    </w:p>
    <w:p w14:paraId="527DD01E" w14:textId="77777777" w:rsidR="00F2322D" w:rsidRDefault="0074630F">
      <w:pPr>
        <w:pStyle w:val="CodeC"/>
      </w:pPr>
      <w:r>
        <w:t>test result: ok. 1 passed; 0 failed; 0 ignored; 0 measured</w:t>
      </w:r>
    </w:p>
    <w:p w14:paraId="3FA5FCAB" w14:textId="77777777" w:rsidR="00F2322D" w:rsidRDefault="0074630F">
      <w:pPr>
        <w:pStyle w:val="Body"/>
        <w:rPr>
          <w:rFonts w:eastAsia="Microsoft YaHei"/>
        </w:rPr>
      </w:pPr>
      <w:r>
        <w:rPr>
          <w:rFonts w:eastAsia="Microsoft YaHei"/>
        </w:rPr>
        <w:t xml:space="preserve">We can’t specify the names of multiple tests in this way, only the first value given to </w:t>
      </w:r>
      <w:r>
        <w:rPr>
          <w:rStyle w:val="Literal"/>
        </w:rPr>
        <w:t>cargo test</w:t>
      </w:r>
      <w:r>
        <w:rPr>
          <w:rFonts w:eastAsia="Microsoft YaHei"/>
        </w:rPr>
        <w:t xml:space="preserve"> will be used.</w:t>
      </w:r>
    </w:p>
    <w:p w14:paraId="5DDB09EE" w14:textId="77777777" w:rsidR="00F2322D" w:rsidRDefault="0074630F">
      <w:pPr>
        <w:pStyle w:val="HeadC"/>
        <w:rPr>
          <w:rFonts w:eastAsia="Microsoft YaHei"/>
          <w:sz w:val="24"/>
          <w:szCs w:val="24"/>
        </w:rPr>
      </w:pPr>
      <w:bookmarkStart w:id="88" w:name="_Toc485369480"/>
      <w:bookmarkStart w:id="89" w:name="filtering-to-run-multiple-tests"/>
      <w:bookmarkEnd w:id="88"/>
      <w:bookmarkEnd w:id="89"/>
      <w:r>
        <w:rPr>
          <w:rFonts w:eastAsia="Microsoft YaHei"/>
        </w:rPr>
        <w:lastRenderedPageBreak/>
        <w:t>Filtering to Run Multiple Tests</w:t>
      </w:r>
    </w:p>
    <w:p w14:paraId="3718D930" w14:textId="77777777" w:rsidR="00F2322D" w:rsidRDefault="0074630F">
      <w:pPr>
        <w:pStyle w:val="BodyFirst"/>
        <w:rPr>
          <w:rFonts w:eastAsia="Microsoft YaHei"/>
        </w:rPr>
      </w:pPr>
      <w:r>
        <w:rPr>
          <w:rFonts w:eastAsia="Microsoft YaHei"/>
        </w:rPr>
        <w:t xml:space="preserve">However, we can specify part of a test name, and any test whose name matches that value will get run. For example, since two of our tests’ names contain </w:t>
      </w:r>
      <w:r>
        <w:rPr>
          <w:rStyle w:val="Literal"/>
        </w:rPr>
        <w:t>add</w:t>
      </w:r>
      <w:r>
        <w:rPr>
          <w:rFonts w:eastAsia="Microsoft YaHei"/>
        </w:rPr>
        <w:t xml:space="preserve">, we can run those two by running </w:t>
      </w:r>
      <w:r>
        <w:rPr>
          <w:rStyle w:val="Literal"/>
        </w:rPr>
        <w:t>cargo test add</w:t>
      </w:r>
      <w:r>
        <w:rPr>
          <w:rFonts w:eastAsia="Microsoft YaHei"/>
        </w:rPr>
        <w:t>:</w:t>
      </w:r>
    </w:p>
    <w:p w14:paraId="4F50C53A" w14:textId="77777777" w:rsidR="00F2322D" w:rsidRDefault="0074630F">
      <w:pPr>
        <w:pStyle w:val="CodeA"/>
      </w:pPr>
      <w:r>
        <w:t>$ cargo test add</w:t>
      </w:r>
    </w:p>
    <w:p w14:paraId="68AB2426" w14:textId="77777777" w:rsidR="00F2322D" w:rsidRDefault="0074630F">
      <w:pPr>
        <w:pStyle w:val="CodeB"/>
      </w:pPr>
      <w:r>
        <w:t xml:space="preserve">    Finished </w:t>
      </w:r>
      <w:del w:id="90" w:author="Carol Nichols" w:date="2017-07-09T20:16:00Z">
        <w:r>
          <w:delText>debug</w:delText>
        </w:r>
      </w:del>
      <w:ins w:id="91" w:author="Carol Nichols" w:date="2017-07-09T20:16:00Z">
        <w:r>
          <w:t>dev</w:t>
        </w:r>
      </w:ins>
      <w:r>
        <w:t xml:space="preserve"> [</w:t>
      </w:r>
      <w:proofErr w:type="spellStart"/>
      <w:r>
        <w:t>unoptimized</w:t>
      </w:r>
      <w:proofErr w:type="spellEnd"/>
      <w:r>
        <w:t xml:space="preserve"> + </w:t>
      </w:r>
      <w:proofErr w:type="spellStart"/>
      <w:r>
        <w:t>debuginfo</w:t>
      </w:r>
      <w:proofErr w:type="spellEnd"/>
      <w:r>
        <w:t>] target(s) in 0.0 secs</w:t>
      </w:r>
    </w:p>
    <w:p w14:paraId="0896BD18" w14:textId="77777777" w:rsidR="00F2322D" w:rsidRDefault="0074630F">
      <w:pPr>
        <w:pStyle w:val="CodeB"/>
      </w:pPr>
      <w:r>
        <w:t xml:space="preserve">     Running target/debug/deps/adder-06a75b4a1f2515e9</w:t>
      </w:r>
    </w:p>
    <w:p w14:paraId="19E0FBCA" w14:textId="77777777" w:rsidR="00F2322D" w:rsidRDefault="00F2322D">
      <w:pPr>
        <w:pStyle w:val="CodeB"/>
      </w:pPr>
    </w:p>
    <w:p w14:paraId="67284574" w14:textId="77777777" w:rsidR="00F2322D" w:rsidRDefault="0074630F">
      <w:pPr>
        <w:pStyle w:val="CodeB"/>
      </w:pPr>
      <w:r>
        <w:t>running 2 tests</w:t>
      </w:r>
    </w:p>
    <w:p w14:paraId="0EFD6183" w14:textId="77777777" w:rsidR="00F2322D" w:rsidRDefault="0074630F">
      <w:pPr>
        <w:pStyle w:val="CodeB"/>
      </w:pPr>
      <w:r>
        <w:t>test tests::</w:t>
      </w:r>
      <w:proofErr w:type="spellStart"/>
      <w:r>
        <w:t>add_two_and_two</w:t>
      </w:r>
      <w:proofErr w:type="spellEnd"/>
      <w:r>
        <w:t xml:space="preserve"> ... ok</w:t>
      </w:r>
    </w:p>
    <w:p w14:paraId="2992A76C" w14:textId="77777777" w:rsidR="00F2322D" w:rsidRDefault="0074630F">
      <w:pPr>
        <w:pStyle w:val="CodeB"/>
      </w:pPr>
      <w:r>
        <w:t>test tests::</w:t>
      </w:r>
      <w:proofErr w:type="spellStart"/>
      <w:r>
        <w:t>add_three_and_two</w:t>
      </w:r>
      <w:proofErr w:type="spellEnd"/>
      <w:r>
        <w:t xml:space="preserve"> ... ok</w:t>
      </w:r>
    </w:p>
    <w:p w14:paraId="7A2DA2FD" w14:textId="77777777" w:rsidR="00F2322D" w:rsidRDefault="00F2322D">
      <w:pPr>
        <w:pStyle w:val="CodeB"/>
      </w:pPr>
    </w:p>
    <w:p w14:paraId="43D2AC10" w14:textId="77777777" w:rsidR="00F2322D" w:rsidRDefault="0074630F">
      <w:pPr>
        <w:pStyle w:val="CodeC"/>
      </w:pPr>
      <w:r>
        <w:t>test result: ok. 2 passed; 0 failed; 0 ignored; 0 measured</w:t>
      </w:r>
    </w:p>
    <w:p w14:paraId="041FA7E0" w14:textId="77777777" w:rsidR="00F2322D" w:rsidRDefault="0074630F">
      <w:pPr>
        <w:pStyle w:val="Body"/>
        <w:rPr>
          <w:rFonts w:ascii="Microsoft YaHei" w:eastAsia="Microsoft YaHei" w:hAnsi="Microsoft YaHei" w:cs="Segoe UI"/>
          <w:sz w:val="22"/>
          <w:szCs w:val="22"/>
        </w:rPr>
      </w:pPr>
      <w:r>
        <w:rPr>
          <w:rFonts w:eastAsia="Microsoft YaHei"/>
        </w:rPr>
        <w:t xml:space="preserve">This ran all tests with </w:t>
      </w:r>
      <w:r>
        <w:rPr>
          <w:rStyle w:val="Literal"/>
        </w:rPr>
        <w:t>add</w:t>
      </w:r>
      <w:r>
        <w:rPr>
          <w:rFonts w:eastAsia="Microsoft YaHei"/>
        </w:rPr>
        <w:t xml:space="preserve"> in the name. Also note that the module in which tests appear becomes part of the test’s name, so we can run all the tests in a module by filtering on the module’s name.</w:t>
      </w:r>
    </w:p>
    <w:p w14:paraId="4D77E97B" w14:textId="77777777" w:rsidR="00F2322D" w:rsidRDefault="0074630F">
      <w:pPr>
        <w:pStyle w:val="HeadB"/>
        <w:rPr>
          <w:rFonts w:eastAsia="Microsoft YaHei"/>
          <w:sz w:val="27"/>
          <w:szCs w:val="27"/>
        </w:rPr>
      </w:pPr>
      <w:bookmarkStart w:id="92" w:name="_Toc485369481"/>
      <w:bookmarkStart w:id="93" w:name="ignore-some-tests-unless-specifically-re"/>
      <w:bookmarkEnd w:id="92"/>
      <w:bookmarkEnd w:id="93"/>
      <w:r>
        <w:rPr>
          <w:rFonts w:eastAsia="Microsoft YaHei"/>
        </w:rPr>
        <w:t>Ignore Some Tests Unless Specifically Requested</w:t>
      </w:r>
    </w:p>
    <w:p w14:paraId="0C44FADD" w14:textId="77777777" w:rsidR="00F2322D" w:rsidRDefault="0074630F">
      <w:pPr>
        <w:pStyle w:val="BodyFirst"/>
        <w:rPr>
          <w:rFonts w:eastAsia="Microsoft YaHei"/>
        </w:rPr>
      </w:pPr>
      <w:r>
        <w:rPr>
          <w:rFonts w:eastAsia="Microsoft YaHei"/>
        </w:rPr>
        <w:t xml:space="preserve">Sometimes a few specific tests can be very time-consuming to execute, so you might want to exclude them during most runs of </w:t>
      </w:r>
      <w:r>
        <w:rPr>
          <w:rStyle w:val="Literal"/>
        </w:rPr>
        <w:t>cargo test</w:t>
      </w:r>
      <w:r>
        <w:rPr>
          <w:rFonts w:eastAsia="Microsoft YaHei"/>
        </w:rPr>
        <w:t xml:space="preserve">. Rather than listing as arguments all tests you do want to run, we can instead annotate the time consuming tests with the </w:t>
      </w:r>
      <w:r>
        <w:rPr>
          <w:rStyle w:val="Literal"/>
        </w:rPr>
        <w:t>ignore</w:t>
      </w:r>
      <w:r>
        <w:rPr>
          <w:rFonts w:eastAsia="Microsoft YaHei"/>
        </w:rPr>
        <w:t xml:space="preserve"> attribute to exclude them:</w:t>
      </w:r>
    </w:p>
    <w:p w14:paraId="4D58A855" w14:textId="77777777" w:rsidR="00F2322D" w:rsidRDefault="0074630F">
      <w:pPr>
        <w:pStyle w:val="ProductionDirective"/>
        <w:rPr>
          <w:rFonts w:eastAsia="Microsoft YaHei"/>
        </w:rPr>
      </w:pPr>
      <w:r>
        <w:rPr>
          <w:rFonts w:eastAsia="Microsoft YaHei"/>
        </w:rPr>
        <w:t>Filename: src/lib.rs</w:t>
      </w:r>
    </w:p>
    <w:p w14:paraId="5D3E999F" w14:textId="77777777" w:rsidR="00F2322D" w:rsidRDefault="0074630F">
      <w:pPr>
        <w:pStyle w:val="CodeA"/>
      </w:pPr>
      <w:r>
        <w:t>#[test]</w:t>
      </w:r>
    </w:p>
    <w:p w14:paraId="4598534F" w14:textId="77777777" w:rsidR="00F2322D" w:rsidRDefault="0074630F">
      <w:pPr>
        <w:pStyle w:val="CodeB"/>
      </w:pPr>
      <w:proofErr w:type="spellStart"/>
      <w:r>
        <w:t>fn</w:t>
      </w:r>
      <w:proofErr w:type="spellEnd"/>
      <w:r>
        <w:t xml:space="preserve"> </w:t>
      </w:r>
      <w:proofErr w:type="spellStart"/>
      <w:r>
        <w:t>it_works</w:t>
      </w:r>
      <w:proofErr w:type="spellEnd"/>
      <w:r>
        <w:t>() {</w:t>
      </w:r>
    </w:p>
    <w:p w14:paraId="7FC0E2C6" w14:textId="77777777" w:rsidR="00F2322D" w:rsidRDefault="0074630F">
      <w:pPr>
        <w:pStyle w:val="CodeB"/>
      </w:pPr>
      <w:r>
        <w:t xml:space="preserve">    assert!(true);</w:t>
      </w:r>
    </w:p>
    <w:p w14:paraId="25C8C768" w14:textId="77777777" w:rsidR="00F2322D" w:rsidRDefault="0074630F">
      <w:pPr>
        <w:pStyle w:val="CodeB"/>
      </w:pPr>
      <w:r>
        <w:t>}</w:t>
      </w:r>
    </w:p>
    <w:p w14:paraId="2296B5D4" w14:textId="77777777" w:rsidR="00F2322D" w:rsidRDefault="00F2322D">
      <w:pPr>
        <w:pStyle w:val="CodeB"/>
      </w:pPr>
    </w:p>
    <w:p w14:paraId="0ACA3FB7" w14:textId="77777777" w:rsidR="00F2322D" w:rsidRDefault="0074630F">
      <w:pPr>
        <w:pStyle w:val="CodeB"/>
      </w:pPr>
      <w:r>
        <w:t>#[test]</w:t>
      </w:r>
    </w:p>
    <w:p w14:paraId="0BFAFDB7" w14:textId="77777777" w:rsidR="00F2322D" w:rsidRDefault="0074630F">
      <w:pPr>
        <w:pStyle w:val="CodeB"/>
      </w:pPr>
      <w:r>
        <w:t>#[ignore]</w:t>
      </w:r>
    </w:p>
    <w:p w14:paraId="36E40BBB" w14:textId="77777777" w:rsidR="00F2322D" w:rsidRDefault="0074630F">
      <w:pPr>
        <w:pStyle w:val="CodeB"/>
      </w:pPr>
      <w:proofErr w:type="spellStart"/>
      <w:r>
        <w:t>fn</w:t>
      </w:r>
      <w:proofErr w:type="spellEnd"/>
      <w:r>
        <w:t xml:space="preserve"> </w:t>
      </w:r>
      <w:proofErr w:type="spellStart"/>
      <w:r>
        <w:t>expensive_test</w:t>
      </w:r>
      <w:proofErr w:type="spellEnd"/>
      <w:r>
        <w:t>() {</w:t>
      </w:r>
    </w:p>
    <w:p w14:paraId="65A2CBE4" w14:textId="77777777" w:rsidR="00F2322D" w:rsidRDefault="0074630F">
      <w:pPr>
        <w:pStyle w:val="CodeB"/>
      </w:pPr>
      <w:r>
        <w:t xml:space="preserve">    // code that takes an hour to run</w:t>
      </w:r>
    </w:p>
    <w:p w14:paraId="3174C431" w14:textId="77777777" w:rsidR="00F2322D" w:rsidRDefault="0074630F">
      <w:pPr>
        <w:pStyle w:val="CodeC"/>
      </w:pPr>
      <w:r>
        <w:t>}</w:t>
      </w:r>
    </w:p>
    <w:p w14:paraId="679767E3" w14:textId="77777777" w:rsidR="00F2322D" w:rsidRDefault="0074630F">
      <w:pPr>
        <w:pStyle w:val="Body"/>
      </w:pPr>
      <w:r>
        <w:rPr>
          <w:rFonts w:eastAsia="Microsoft YaHei"/>
        </w:rPr>
        <w:lastRenderedPageBreak/>
        <w:t xml:space="preserve">We add the </w:t>
      </w:r>
      <w:r>
        <w:rPr>
          <w:rStyle w:val="Literal"/>
        </w:rPr>
        <w:t>#[ignore]</w:t>
      </w:r>
      <w:r>
        <w:rPr>
          <w:rFonts w:eastAsia="Microsoft YaHei"/>
        </w:rPr>
        <w:t xml:space="preserve"> line to the test we want to ex</w:t>
      </w:r>
      <w:del w:id="94" w:author="Carol Nichols" w:date="2017-07-09T20:01:00Z">
        <w:r>
          <w:rPr>
            <w:rFonts w:eastAsia="Microsoft YaHei"/>
          </w:rPr>
          <w:delText>l</w:delText>
        </w:r>
      </w:del>
      <w:r>
        <w:rPr>
          <w:rFonts w:eastAsia="Microsoft YaHei"/>
        </w:rPr>
        <w:t>c</w:t>
      </w:r>
      <w:ins w:id="95" w:author="Carol Nichols" w:date="2017-07-09T20:01:00Z">
        <w:r>
          <w:rPr>
            <w:rFonts w:eastAsia="Microsoft YaHei"/>
          </w:rPr>
          <w:t>l</w:t>
        </w:r>
      </w:ins>
      <w:r>
        <w:rPr>
          <w:rFonts w:eastAsia="Microsoft YaHei"/>
        </w:rPr>
        <w:t xml:space="preserve">ude, after </w:t>
      </w:r>
      <w:r>
        <w:rPr>
          <w:rStyle w:val="Literal"/>
        </w:rPr>
        <w:t>#[test]</w:t>
      </w:r>
      <w:r>
        <w:rPr>
          <w:rFonts w:eastAsia="Microsoft YaHei"/>
        </w:rPr>
        <w:t xml:space="preserve">. Now if we run our tests, we’ll see </w:t>
      </w:r>
      <w:proofErr w:type="spellStart"/>
      <w:r>
        <w:rPr>
          <w:rStyle w:val="Literal"/>
        </w:rPr>
        <w:t>it_works</w:t>
      </w:r>
      <w:proofErr w:type="spellEnd"/>
      <w:r>
        <w:rPr>
          <w:rFonts w:eastAsia="Microsoft YaHei"/>
        </w:rPr>
        <w:t xml:space="preserve"> runs, but </w:t>
      </w:r>
      <w:proofErr w:type="spellStart"/>
      <w:r>
        <w:rPr>
          <w:rStyle w:val="Literal"/>
        </w:rPr>
        <w:t>expensive_test</w:t>
      </w:r>
      <w:proofErr w:type="spellEnd"/>
      <w:r>
        <w:rPr>
          <w:rFonts w:eastAsia="Microsoft YaHei"/>
        </w:rPr>
        <w:t xml:space="preserve"> does not:</w:t>
      </w:r>
    </w:p>
    <w:p w14:paraId="3679525F" w14:textId="77777777" w:rsidR="00F2322D" w:rsidRDefault="0074630F">
      <w:pPr>
        <w:pStyle w:val="CodeA"/>
      </w:pPr>
      <w:r>
        <w:t>$ cargo test</w:t>
      </w:r>
    </w:p>
    <w:p w14:paraId="6759D75B" w14:textId="77777777" w:rsidR="00F2322D" w:rsidRDefault="0074630F">
      <w:pPr>
        <w:pStyle w:val="CodeB"/>
      </w:pPr>
      <w:r>
        <w:t xml:space="preserve">   Compiling adder v0.1.0 (file:///projects/adder)</w:t>
      </w:r>
    </w:p>
    <w:p w14:paraId="7CA7BDE2" w14:textId="77777777" w:rsidR="00F2322D" w:rsidRDefault="0074630F">
      <w:pPr>
        <w:pStyle w:val="CodeB"/>
      </w:pPr>
      <w:r>
        <w:t xml:space="preserve">    Finished </w:t>
      </w:r>
      <w:del w:id="96" w:author="Carol Nichols" w:date="2017-07-09T20:17:00Z">
        <w:r>
          <w:delText>debug</w:delText>
        </w:r>
      </w:del>
      <w:ins w:id="97" w:author="Carol Nichols" w:date="2017-07-09T20:17:00Z">
        <w:r>
          <w:t>dev</w:t>
        </w:r>
      </w:ins>
      <w:r>
        <w:t xml:space="preserve"> [</w:t>
      </w:r>
      <w:proofErr w:type="spellStart"/>
      <w:r>
        <w:t>unoptimized</w:t>
      </w:r>
      <w:proofErr w:type="spellEnd"/>
      <w:r>
        <w:t xml:space="preserve"> + </w:t>
      </w:r>
      <w:proofErr w:type="spellStart"/>
      <w:r>
        <w:t>debuginfo</w:t>
      </w:r>
      <w:proofErr w:type="spellEnd"/>
      <w:r>
        <w:t>] target(s) in 0.24 secs</w:t>
      </w:r>
    </w:p>
    <w:p w14:paraId="4A2C82A8" w14:textId="77777777" w:rsidR="00F2322D" w:rsidRDefault="0074630F">
      <w:pPr>
        <w:pStyle w:val="CodeB"/>
      </w:pPr>
      <w:r>
        <w:t xml:space="preserve">     Running target/debug/deps/adder-ce99bcc2479f4607</w:t>
      </w:r>
    </w:p>
    <w:p w14:paraId="289D551A" w14:textId="77777777" w:rsidR="00F2322D" w:rsidRDefault="00F2322D">
      <w:pPr>
        <w:pStyle w:val="CodeB"/>
      </w:pPr>
    </w:p>
    <w:p w14:paraId="36D699C4" w14:textId="77777777" w:rsidR="00F2322D" w:rsidRDefault="0074630F">
      <w:pPr>
        <w:pStyle w:val="CodeB"/>
      </w:pPr>
      <w:r>
        <w:t>running 2 tests</w:t>
      </w:r>
    </w:p>
    <w:p w14:paraId="61D5CD71" w14:textId="77777777" w:rsidR="00F2322D" w:rsidRDefault="0074630F">
      <w:pPr>
        <w:pStyle w:val="CodeB"/>
      </w:pPr>
      <w:r>
        <w:t xml:space="preserve">test </w:t>
      </w:r>
      <w:proofErr w:type="spellStart"/>
      <w:r>
        <w:t>expensive_test</w:t>
      </w:r>
      <w:proofErr w:type="spellEnd"/>
      <w:r>
        <w:t xml:space="preserve"> ... ignored</w:t>
      </w:r>
    </w:p>
    <w:p w14:paraId="62374EB3" w14:textId="77777777" w:rsidR="00F2322D" w:rsidRDefault="0074630F">
      <w:pPr>
        <w:pStyle w:val="CodeB"/>
      </w:pPr>
      <w:r>
        <w:t xml:space="preserve">test </w:t>
      </w:r>
      <w:proofErr w:type="spellStart"/>
      <w:r>
        <w:t>it_works</w:t>
      </w:r>
      <w:proofErr w:type="spellEnd"/>
      <w:r>
        <w:t xml:space="preserve"> ... ok</w:t>
      </w:r>
    </w:p>
    <w:p w14:paraId="7ED32362" w14:textId="77777777" w:rsidR="00F2322D" w:rsidRDefault="00F2322D">
      <w:pPr>
        <w:pStyle w:val="CodeB"/>
      </w:pPr>
    </w:p>
    <w:p w14:paraId="05015832" w14:textId="77777777" w:rsidR="00F2322D" w:rsidRDefault="0074630F">
      <w:pPr>
        <w:pStyle w:val="CodeB"/>
      </w:pPr>
      <w:r>
        <w:t>test result: ok. 1 passed; 0 failed; 1 ignored; 0 measured</w:t>
      </w:r>
    </w:p>
    <w:p w14:paraId="1FA137BB" w14:textId="77777777" w:rsidR="00F2322D" w:rsidRDefault="00F2322D">
      <w:pPr>
        <w:pStyle w:val="CodeB"/>
      </w:pPr>
    </w:p>
    <w:p w14:paraId="06E3B1F1" w14:textId="77777777" w:rsidR="00F2322D" w:rsidRDefault="0074630F">
      <w:pPr>
        <w:pStyle w:val="CodeB"/>
      </w:pPr>
      <w:r>
        <w:t xml:space="preserve">   Doc-tests adder</w:t>
      </w:r>
    </w:p>
    <w:p w14:paraId="682E1615" w14:textId="77777777" w:rsidR="00F2322D" w:rsidRDefault="00F2322D">
      <w:pPr>
        <w:pStyle w:val="CodeB"/>
      </w:pPr>
    </w:p>
    <w:p w14:paraId="4B1211EC" w14:textId="77777777" w:rsidR="00F2322D" w:rsidRDefault="0074630F">
      <w:pPr>
        <w:pStyle w:val="CodeB"/>
      </w:pPr>
      <w:r>
        <w:t>running 0 tests</w:t>
      </w:r>
    </w:p>
    <w:p w14:paraId="0F4672F7" w14:textId="77777777" w:rsidR="00F2322D" w:rsidRDefault="00F2322D">
      <w:pPr>
        <w:pStyle w:val="CodeB"/>
      </w:pPr>
    </w:p>
    <w:p w14:paraId="1CB5143F" w14:textId="77777777" w:rsidR="00F2322D" w:rsidRDefault="0074630F">
      <w:pPr>
        <w:pStyle w:val="CodeC"/>
      </w:pPr>
      <w:r>
        <w:t>test result: ok. 0 passed; 0 failed; 0 ignored; 0 measured</w:t>
      </w:r>
    </w:p>
    <w:p w14:paraId="69D6764C" w14:textId="77777777" w:rsidR="00F2322D" w:rsidRDefault="0074630F">
      <w:pPr>
        <w:pStyle w:val="Body"/>
        <w:rPr>
          <w:rFonts w:ascii="Microsoft YaHei" w:eastAsia="Microsoft YaHei" w:hAnsi="Microsoft YaHei" w:cs="Segoe UI"/>
          <w:sz w:val="22"/>
          <w:szCs w:val="22"/>
        </w:rPr>
      </w:pPr>
      <w:proofErr w:type="spellStart"/>
      <w:r>
        <w:rPr>
          <w:rStyle w:val="Literal"/>
        </w:rPr>
        <w:t>expensive_test</w:t>
      </w:r>
      <w:proofErr w:type="spellEnd"/>
      <w:r>
        <w:rPr>
          <w:rFonts w:eastAsia="Microsoft YaHei"/>
        </w:rPr>
        <w:t xml:space="preserve"> is listed as </w:t>
      </w:r>
      <w:r>
        <w:rPr>
          <w:rStyle w:val="Literal"/>
        </w:rPr>
        <w:t>ignored</w:t>
      </w:r>
      <w:r>
        <w:rPr>
          <w:rFonts w:eastAsia="Microsoft YaHei"/>
        </w:rPr>
        <w:t xml:space="preserve">. If we want to run only the ignored tests, we can ask for them to be run with </w:t>
      </w:r>
      <w:r>
        <w:rPr>
          <w:rStyle w:val="Literal"/>
        </w:rPr>
        <w:t>cargo test -- --ignored</w:t>
      </w:r>
      <w:r>
        <w:rPr>
          <w:rFonts w:eastAsia="Microsoft YaHei"/>
        </w:rPr>
        <w:t>:</w:t>
      </w:r>
    </w:p>
    <w:p w14:paraId="63853167" w14:textId="77777777" w:rsidR="00F2322D" w:rsidRDefault="0074630F">
      <w:pPr>
        <w:pStyle w:val="CodeA"/>
      </w:pPr>
      <w:r>
        <w:t>$ cargo test -- --ignored</w:t>
      </w:r>
    </w:p>
    <w:p w14:paraId="07C5168F" w14:textId="77777777" w:rsidR="00F2322D" w:rsidRDefault="0074630F">
      <w:pPr>
        <w:pStyle w:val="CodeB"/>
      </w:pPr>
      <w:r>
        <w:t xml:space="preserve">    Finished </w:t>
      </w:r>
      <w:del w:id="98" w:author="Carol Nichols" w:date="2017-07-09T20:17:00Z">
        <w:r>
          <w:delText>debug</w:delText>
        </w:r>
      </w:del>
      <w:ins w:id="99" w:author="Carol Nichols" w:date="2017-07-09T20:17:00Z">
        <w:r>
          <w:t>dev</w:t>
        </w:r>
      </w:ins>
      <w:r>
        <w:t xml:space="preserve"> [</w:t>
      </w:r>
      <w:proofErr w:type="spellStart"/>
      <w:r>
        <w:t>unoptimized</w:t>
      </w:r>
      <w:proofErr w:type="spellEnd"/>
      <w:r>
        <w:t xml:space="preserve"> + </w:t>
      </w:r>
      <w:proofErr w:type="spellStart"/>
      <w:r>
        <w:t>debuginfo</w:t>
      </w:r>
      <w:proofErr w:type="spellEnd"/>
      <w:r>
        <w:t>] target(s) in 0.0 secs</w:t>
      </w:r>
    </w:p>
    <w:p w14:paraId="2EFF3322" w14:textId="77777777" w:rsidR="00F2322D" w:rsidRDefault="0074630F">
      <w:pPr>
        <w:pStyle w:val="CodeB"/>
      </w:pPr>
      <w:r>
        <w:t xml:space="preserve">     Running target/debug/deps/adder-ce99bcc2479f4607</w:t>
      </w:r>
    </w:p>
    <w:p w14:paraId="0F596843" w14:textId="77777777" w:rsidR="00F2322D" w:rsidRDefault="00F2322D">
      <w:pPr>
        <w:pStyle w:val="CodeB"/>
      </w:pPr>
    </w:p>
    <w:p w14:paraId="74017BB3" w14:textId="77777777" w:rsidR="00F2322D" w:rsidRDefault="0074630F">
      <w:pPr>
        <w:pStyle w:val="CodeB"/>
      </w:pPr>
      <w:r>
        <w:t>running 1 test</w:t>
      </w:r>
    </w:p>
    <w:p w14:paraId="77F3660E" w14:textId="77777777" w:rsidR="00F2322D" w:rsidRDefault="0074630F">
      <w:pPr>
        <w:pStyle w:val="CodeB"/>
      </w:pPr>
      <w:r>
        <w:t xml:space="preserve">test </w:t>
      </w:r>
      <w:proofErr w:type="spellStart"/>
      <w:r>
        <w:t>expensive_test</w:t>
      </w:r>
      <w:proofErr w:type="spellEnd"/>
      <w:r>
        <w:t xml:space="preserve"> ... ok</w:t>
      </w:r>
    </w:p>
    <w:p w14:paraId="4F9F13CE" w14:textId="77777777" w:rsidR="00F2322D" w:rsidRDefault="00F2322D">
      <w:pPr>
        <w:pStyle w:val="CodeB"/>
      </w:pPr>
    </w:p>
    <w:p w14:paraId="24C7B542" w14:textId="77777777" w:rsidR="00F2322D" w:rsidRDefault="0074630F">
      <w:pPr>
        <w:pStyle w:val="CodeC"/>
      </w:pPr>
      <w:r>
        <w:t>test result: ok. 1 passed; 0 failed; 0 ignored; 0 measured</w:t>
      </w:r>
    </w:p>
    <w:p w14:paraId="1C815C47" w14:textId="77777777" w:rsidR="00F2322D" w:rsidRDefault="0074630F">
      <w:pPr>
        <w:pStyle w:val="Body"/>
        <w:rPr>
          <w:rFonts w:eastAsia="Microsoft YaHei"/>
        </w:rPr>
      </w:pPr>
      <w:r>
        <w:rPr>
          <w:rFonts w:eastAsia="Microsoft YaHei"/>
        </w:rPr>
        <w:t xml:space="preserve">By controlling which tests run, you can make sure your </w:t>
      </w:r>
      <w:r>
        <w:rPr>
          <w:rStyle w:val="Literal"/>
        </w:rPr>
        <w:t>cargo test</w:t>
      </w:r>
      <w:r>
        <w:rPr>
          <w:rFonts w:eastAsia="Microsoft YaHei"/>
        </w:rPr>
        <w:t xml:space="preserve"> results will be fast. When you’re at a point that it makes sense to check the results of the </w:t>
      </w:r>
      <w:r>
        <w:rPr>
          <w:rStyle w:val="Literal"/>
        </w:rPr>
        <w:t>ignored</w:t>
      </w:r>
      <w:r>
        <w:rPr>
          <w:rFonts w:eastAsia="Microsoft YaHei"/>
        </w:rPr>
        <w:t xml:space="preserve"> tests and you have time to wait for the results, you can choose to run </w:t>
      </w:r>
      <w:r>
        <w:rPr>
          <w:rStyle w:val="Literal"/>
        </w:rPr>
        <w:t>cargo test -- --ignored</w:t>
      </w:r>
      <w:r>
        <w:rPr>
          <w:rFonts w:eastAsia="Microsoft YaHei"/>
        </w:rPr>
        <w:t xml:space="preserve"> instead.</w:t>
      </w:r>
    </w:p>
    <w:p w14:paraId="29BDC538" w14:textId="77777777" w:rsidR="00F2322D" w:rsidRDefault="0074630F">
      <w:pPr>
        <w:pStyle w:val="HeadA"/>
        <w:rPr>
          <w:rFonts w:eastAsia="Microsoft YaHei"/>
          <w:sz w:val="36"/>
          <w:szCs w:val="36"/>
        </w:rPr>
      </w:pPr>
      <w:bookmarkStart w:id="100" w:name="_Toc485369482"/>
      <w:bookmarkStart w:id="101" w:name="test-organization"/>
      <w:bookmarkEnd w:id="100"/>
      <w:bookmarkEnd w:id="101"/>
      <w:r>
        <w:rPr>
          <w:rFonts w:eastAsia="Microsoft YaHei"/>
        </w:rPr>
        <w:t>Test Organization</w:t>
      </w:r>
    </w:p>
    <w:p w14:paraId="7043BC60" w14:textId="77777777" w:rsidR="00F2322D" w:rsidRDefault="0074630F">
      <w:pPr>
        <w:pStyle w:val="BodyFirst"/>
        <w:rPr>
          <w:rFonts w:eastAsia="Microsoft YaHei"/>
        </w:rPr>
      </w:pPr>
      <w:r>
        <w:rPr>
          <w:rFonts w:eastAsia="Microsoft YaHei"/>
        </w:rPr>
        <w:t xml:space="preserve">As mentioned at the start of the chapter, testing is a large discipline, and different people use different terminology and organization. The Rust community tends to think about tests in terms </w:t>
      </w:r>
      <w:r>
        <w:rPr>
          <w:rFonts w:eastAsia="Microsoft YaHei"/>
        </w:rPr>
        <w:lastRenderedPageBreak/>
        <w:t xml:space="preserve">of two main categories: </w:t>
      </w:r>
      <w:r>
        <w:rPr>
          <w:rStyle w:val="EmphasisItalic"/>
          <w:rFonts w:eastAsia="Microsoft YaHei"/>
        </w:rPr>
        <w:t>unit tests</w:t>
      </w:r>
      <w:r>
        <w:rPr>
          <w:rFonts w:eastAsia="Microsoft YaHei"/>
        </w:rPr>
        <w:t xml:space="preserve"> and </w:t>
      </w:r>
      <w:r>
        <w:rPr>
          <w:rStyle w:val="EmphasisItalic"/>
          <w:rFonts w:eastAsia="Microsoft YaHei"/>
        </w:rPr>
        <w:t>integration tests</w:t>
      </w:r>
      <w:r>
        <w:rPr>
          <w:rFonts w:eastAsia="Microsoft YaHei"/>
        </w:rPr>
        <w:t>. Unit tests are smaller and more focused, testing one module in isolation at a time, and can test private interfaces. Integration tests are entirely external to your library, and use your code in the same way any other external code would, using only the public interface and exercising multiple modules per test.</w:t>
      </w:r>
    </w:p>
    <w:p w14:paraId="719E9034" w14:textId="51357C0B" w:rsidR="00F2322D" w:rsidRDefault="0074630F">
      <w:pPr>
        <w:pStyle w:val="Body"/>
        <w:rPr>
          <w:rFonts w:eastAsia="Microsoft YaHei"/>
        </w:rPr>
      </w:pPr>
      <w:del w:id="102" w:author="Carol Nichols" w:date="2017-08-05T20:06:00Z">
        <w:r w:rsidDel="0074630F">
          <w:rPr>
            <w:rFonts w:eastAsia="Microsoft YaHei"/>
          </w:rPr>
          <w:delText>Both</w:delText>
        </w:r>
      </w:del>
      <w:ins w:id="103" w:author="Carol Nichols" w:date="2017-08-05T20:06:00Z">
        <w:r>
          <w:rPr>
            <w:rFonts w:eastAsia="Microsoft YaHei"/>
          </w:rPr>
          <w:t>Writing both</w:t>
        </w:r>
      </w:ins>
      <w:r>
        <w:rPr>
          <w:rFonts w:eastAsia="Microsoft YaHei"/>
        </w:rPr>
        <w:t xml:space="preserve"> kinds of tests </w:t>
      </w:r>
      <w:del w:id="104" w:author="Carol Nichols" w:date="2017-08-05T20:06:00Z">
        <w:r w:rsidDel="0074630F">
          <w:rPr>
            <w:rFonts w:eastAsia="Microsoft YaHei"/>
          </w:rPr>
          <w:delText xml:space="preserve">are </w:delText>
        </w:r>
      </w:del>
      <w:ins w:id="105" w:author="Carol Nichols" w:date="2017-08-05T20:06:00Z">
        <w:r>
          <w:rPr>
            <w:rFonts w:eastAsia="Microsoft YaHei"/>
          </w:rPr>
          <w:t xml:space="preserve">is </w:t>
        </w:r>
      </w:ins>
      <w:r>
        <w:rPr>
          <w:rFonts w:eastAsia="Microsoft YaHei"/>
        </w:rPr>
        <w:t>important to ensure that the pieces of your library are doing what you expect them to separately and together.</w:t>
      </w:r>
    </w:p>
    <w:p w14:paraId="6B0F194B" w14:textId="77777777" w:rsidR="00F2322D" w:rsidRDefault="0074630F">
      <w:pPr>
        <w:pStyle w:val="HeadB"/>
        <w:rPr>
          <w:rFonts w:eastAsia="Microsoft YaHei"/>
          <w:sz w:val="27"/>
          <w:szCs w:val="27"/>
        </w:rPr>
      </w:pPr>
      <w:bookmarkStart w:id="106" w:name="_Toc485369483"/>
      <w:bookmarkStart w:id="107" w:name="unit-tests"/>
      <w:bookmarkEnd w:id="106"/>
      <w:bookmarkEnd w:id="107"/>
      <w:r>
        <w:rPr>
          <w:rFonts w:eastAsia="Microsoft YaHei"/>
        </w:rPr>
        <w:t>Unit Tests</w:t>
      </w:r>
    </w:p>
    <w:p w14:paraId="3D4A3C92" w14:textId="77777777" w:rsidR="00F2322D" w:rsidRDefault="0074630F">
      <w:pPr>
        <w:pStyle w:val="BodyFirst"/>
        <w:rPr>
          <w:rFonts w:eastAsia="Microsoft YaHei"/>
        </w:rPr>
      </w:pPr>
      <w:r>
        <w:rPr>
          <w:rFonts w:eastAsia="Microsoft YaHei"/>
        </w:rPr>
        <w:t xml:space="preserve">The purpose of unit tests is to test each unit of code in isolation from the rest of the code, in order to be able to quickly pinpoint where code is and is not working as expected. We put unit tests in the </w:t>
      </w:r>
      <w:proofErr w:type="spellStart"/>
      <w:r>
        <w:rPr>
          <w:rStyle w:val="EmphasisItalic"/>
          <w:rFonts w:eastAsia="Microsoft YaHei"/>
        </w:rPr>
        <w:t>src</w:t>
      </w:r>
      <w:proofErr w:type="spellEnd"/>
      <w:r>
        <w:rPr>
          <w:rFonts w:eastAsia="Microsoft YaHei"/>
        </w:rPr>
        <w:t xml:space="preserve"> directory, in each file with the code that they’re testing. The convention is that we create a module named </w:t>
      </w:r>
      <w:r>
        <w:rPr>
          <w:rStyle w:val="Literal"/>
        </w:rPr>
        <w:t>tests</w:t>
      </w:r>
      <w:r>
        <w:rPr>
          <w:rFonts w:eastAsia="Microsoft YaHei"/>
        </w:rPr>
        <w:t xml:space="preserve"> in each file to contain the test functions, and we annotate the module with </w:t>
      </w:r>
      <w:proofErr w:type="spellStart"/>
      <w:r>
        <w:rPr>
          <w:rStyle w:val="Literal"/>
        </w:rPr>
        <w:t>cfg</w:t>
      </w:r>
      <w:proofErr w:type="spellEnd"/>
      <w:r>
        <w:rPr>
          <w:rStyle w:val="Literal"/>
        </w:rPr>
        <w:t>(test)</w:t>
      </w:r>
      <w:r>
        <w:rPr>
          <w:rFonts w:eastAsia="Microsoft YaHei"/>
        </w:rPr>
        <w:t>.</w:t>
      </w:r>
    </w:p>
    <w:p w14:paraId="64027D49" w14:textId="77777777" w:rsidR="00F2322D" w:rsidRDefault="0074630F">
      <w:pPr>
        <w:pStyle w:val="HeadC"/>
        <w:rPr>
          <w:rFonts w:eastAsia="Microsoft YaHei"/>
          <w:sz w:val="24"/>
          <w:szCs w:val="24"/>
        </w:rPr>
      </w:pPr>
      <w:bookmarkStart w:id="108" w:name="the-tests-module-and-`#[cfg(test)]`"/>
      <w:bookmarkStart w:id="109" w:name="_Toc485369484"/>
      <w:bookmarkEnd w:id="108"/>
      <w:r>
        <w:rPr>
          <w:rFonts w:eastAsia="Microsoft YaHei"/>
        </w:rPr>
        <w:t xml:space="preserve">The Tests Module and </w:t>
      </w:r>
      <w:bookmarkEnd w:id="109"/>
      <w:r>
        <w:rPr>
          <w:rStyle w:val="Literal"/>
        </w:rPr>
        <w:t>#[</w:t>
      </w:r>
      <w:proofErr w:type="spellStart"/>
      <w:r>
        <w:rPr>
          <w:rStyle w:val="Literal"/>
        </w:rPr>
        <w:t>cfg</w:t>
      </w:r>
      <w:proofErr w:type="spellEnd"/>
      <w:r>
        <w:rPr>
          <w:rStyle w:val="Literal"/>
        </w:rPr>
        <w:t>(test)]</w:t>
      </w:r>
    </w:p>
    <w:p w14:paraId="4E8D47F7" w14:textId="77777777" w:rsidR="00F2322D" w:rsidRDefault="0074630F">
      <w:pPr>
        <w:pStyle w:val="BodyFirst"/>
        <w:rPr>
          <w:rFonts w:eastAsia="Microsoft YaHei"/>
        </w:rPr>
      </w:pPr>
      <w:r>
        <w:rPr>
          <w:rFonts w:eastAsia="Microsoft YaHei"/>
        </w:rPr>
        <w:t xml:space="preserve">The </w:t>
      </w:r>
      <w:r>
        <w:rPr>
          <w:rStyle w:val="Literal"/>
        </w:rPr>
        <w:t>#[</w:t>
      </w:r>
      <w:proofErr w:type="spellStart"/>
      <w:r>
        <w:rPr>
          <w:rStyle w:val="Literal"/>
        </w:rPr>
        <w:t>cfg</w:t>
      </w:r>
      <w:proofErr w:type="spellEnd"/>
      <w:r>
        <w:rPr>
          <w:rStyle w:val="Literal"/>
        </w:rPr>
        <w:t>(test)]</w:t>
      </w:r>
      <w:r>
        <w:rPr>
          <w:rFonts w:eastAsia="Microsoft YaHei"/>
        </w:rPr>
        <w:t xml:space="preserve"> annotation on the tests module tells Rust to compile and run the test code only when we run </w:t>
      </w:r>
      <w:r>
        <w:rPr>
          <w:rStyle w:val="Literal"/>
        </w:rPr>
        <w:t>cargo test</w:t>
      </w:r>
      <w:r>
        <w:rPr>
          <w:rFonts w:eastAsia="Microsoft YaHei"/>
        </w:rPr>
        <w:t xml:space="preserve">, and not when we run </w:t>
      </w:r>
      <w:r>
        <w:rPr>
          <w:rStyle w:val="Literal"/>
        </w:rPr>
        <w:t>cargo build</w:t>
      </w:r>
      <w:r>
        <w:rPr>
          <w:rFonts w:eastAsia="Microsoft YaHei"/>
        </w:rPr>
        <w:t xml:space="preserve">. This saves compile time when we only want to build the library, and saves space in the resulting compiled artifact since the tests are not included. We’ll see that since integration tests go in a different directory, they don’t need the </w:t>
      </w:r>
      <w:r>
        <w:rPr>
          <w:rStyle w:val="Literal"/>
        </w:rPr>
        <w:t>#[</w:t>
      </w:r>
      <w:proofErr w:type="spellStart"/>
      <w:r>
        <w:rPr>
          <w:rStyle w:val="Literal"/>
        </w:rPr>
        <w:t>cfg</w:t>
      </w:r>
      <w:proofErr w:type="spellEnd"/>
      <w:r>
        <w:rPr>
          <w:rStyle w:val="Literal"/>
        </w:rPr>
        <w:t>(test)]</w:t>
      </w:r>
      <w:r>
        <w:rPr>
          <w:rFonts w:eastAsia="Microsoft YaHei"/>
        </w:rPr>
        <w:t xml:space="preserve"> annotation. Because unit tests go in the same files as the code, though, we use </w:t>
      </w:r>
      <w:r>
        <w:rPr>
          <w:rStyle w:val="Literal"/>
        </w:rPr>
        <w:t>#[</w:t>
      </w:r>
      <w:proofErr w:type="spellStart"/>
      <w:r>
        <w:rPr>
          <w:rStyle w:val="Literal"/>
        </w:rPr>
        <w:t>cfg</w:t>
      </w:r>
      <w:proofErr w:type="spellEnd"/>
      <w:r>
        <w:rPr>
          <w:rStyle w:val="Literal"/>
        </w:rPr>
        <w:t>(test)]</w:t>
      </w:r>
      <w:r>
        <w:rPr>
          <w:rFonts w:eastAsia="Microsoft YaHei"/>
        </w:rPr>
        <w:t>to specify that they should not be included in the compiled result.</w:t>
      </w:r>
    </w:p>
    <w:p w14:paraId="1D0E9E88" w14:textId="77777777" w:rsidR="00F2322D" w:rsidRDefault="0074630F">
      <w:pPr>
        <w:pStyle w:val="Body"/>
        <w:rPr>
          <w:rFonts w:eastAsia="Microsoft YaHei"/>
        </w:rPr>
      </w:pPr>
      <w:r>
        <w:rPr>
          <w:rFonts w:eastAsia="Microsoft YaHei"/>
        </w:rPr>
        <w:t xml:space="preserve">Remember that when we generated the new </w:t>
      </w:r>
      <w:r>
        <w:rPr>
          <w:rStyle w:val="Literal"/>
        </w:rPr>
        <w:t>adder</w:t>
      </w:r>
      <w:r>
        <w:rPr>
          <w:rFonts w:eastAsia="Microsoft YaHei"/>
        </w:rPr>
        <w:t xml:space="preserve"> project in the first section of this chapter, Cargo generated this code for us:</w:t>
      </w:r>
    </w:p>
    <w:p w14:paraId="54E48C0A" w14:textId="77777777" w:rsidR="00F2322D" w:rsidRDefault="0074630F">
      <w:pPr>
        <w:pStyle w:val="ProductionDirective"/>
        <w:rPr>
          <w:rFonts w:eastAsia="Microsoft YaHei"/>
        </w:rPr>
      </w:pPr>
      <w:r>
        <w:rPr>
          <w:rFonts w:eastAsia="Microsoft YaHei"/>
        </w:rPr>
        <w:t>Filename: src/lib.rs</w:t>
      </w:r>
    </w:p>
    <w:p w14:paraId="5EDD4428" w14:textId="77777777" w:rsidR="00F2322D" w:rsidRDefault="0074630F">
      <w:pPr>
        <w:pStyle w:val="CodeA"/>
      </w:pPr>
      <w:r>
        <w:t>#[</w:t>
      </w:r>
      <w:proofErr w:type="spellStart"/>
      <w:r>
        <w:t>cfg</w:t>
      </w:r>
      <w:proofErr w:type="spellEnd"/>
      <w:r>
        <w:t>(test)]</w:t>
      </w:r>
    </w:p>
    <w:p w14:paraId="698C9B47" w14:textId="77777777" w:rsidR="00F2322D" w:rsidRDefault="0074630F">
      <w:pPr>
        <w:pStyle w:val="CodeB"/>
      </w:pPr>
      <w:r>
        <w:t>mod tests {</w:t>
      </w:r>
    </w:p>
    <w:p w14:paraId="522DF072" w14:textId="77777777" w:rsidR="00F2322D" w:rsidRDefault="0074630F">
      <w:pPr>
        <w:pStyle w:val="CodeB"/>
      </w:pPr>
      <w:r>
        <w:t xml:space="preserve">    #[test]</w:t>
      </w:r>
    </w:p>
    <w:p w14:paraId="476E36B5" w14:textId="77777777" w:rsidR="00F2322D" w:rsidRDefault="0074630F">
      <w:pPr>
        <w:pStyle w:val="CodeB"/>
      </w:pPr>
      <w:r>
        <w:t xml:space="preserve">    </w:t>
      </w:r>
      <w:proofErr w:type="spellStart"/>
      <w:r>
        <w:t>fn</w:t>
      </w:r>
      <w:proofErr w:type="spellEnd"/>
      <w:r>
        <w:t xml:space="preserve"> </w:t>
      </w:r>
      <w:proofErr w:type="spellStart"/>
      <w:r>
        <w:t>it_works</w:t>
      </w:r>
      <w:proofErr w:type="spellEnd"/>
      <w:r>
        <w:t>() {</w:t>
      </w:r>
    </w:p>
    <w:p w14:paraId="6A3589CE" w14:textId="77777777" w:rsidR="00F2322D" w:rsidRDefault="0074630F">
      <w:pPr>
        <w:pStyle w:val="CodeB"/>
      </w:pPr>
      <w:r>
        <w:t xml:space="preserve">    }</w:t>
      </w:r>
    </w:p>
    <w:p w14:paraId="22F48BB0" w14:textId="77777777" w:rsidR="00F2322D" w:rsidRDefault="0074630F">
      <w:pPr>
        <w:pStyle w:val="CodeC"/>
      </w:pPr>
      <w:r>
        <w:t>}</w:t>
      </w:r>
    </w:p>
    <w:p w14:paraId="1A9FAF57" w14:textId="77777777" w:rsidR="00F2322D" w:rsidRDefault="0074630F">
      <w:pPr>
        <w:pStyle w:val="Body"/>
        <w:rPr>
          <w:rFonts w:eastAsia="Microsoft YaHei"/>
        </w:rPr>
      </w:pPr>
      <w:r>
        <w:rPr>
          <w:rFonts w:eastAsia="Microsoft YaHei"/>
        </w:rPr>
        <w:t xml:space="preserve">This is the automatically generated test module. The attribute </w:t>
      </w:r>
      <w:proofErr w:type="spellStart"/>
      <w:r>
        <w:rPr>
          <w:rStyle w:val="Literal"/>
        </w:rPr>
        <w:t>cfg</w:t>
      </w:r>
      <w:proofErr w:type="spellEnd"/>
      <w:r>
        <w:rPr>
          <w:rFonts w:eastAsia="Microsoft YaHei"/>
        </w:rPr>
        <w:t xml:space="preserve"> stands for </w:t>
      </w:r>
      <w:del w:id="110" w:author="Eddy" w:date="2017-06-16T11:32:00Z">
        <w:r>
          <w:rPr>
            <w:rStyle w:val="EmphasisItalic"/>
            <w:rFonts w:eastAsia="Microsoft YaHei"/>
          </w:rPr>
          <w:delText>configruation</w:delText>
        </w:r>
      </w:del>
      <w:ins w:id="111" w:author="Eddy" w:date="2017-06-16T11:32:00Z">
        <w:r>
          <w:rPr>
            <w:rStyle w:val="EmphasisItalic"/>
            <w:rFonts w:eastAsia="Microsoft YaHei"/>
          </w:rPr>
          <w:t>configuration</w:t>
        </w:r>
      </w:ins>
      <w:r>
        <w:rPr>
          <w:rFonts w:eastAsia="Microsoft YaHei"/>
        </w:rPr>
        <w:t xml:space="preserve">, and tells Rust that the following item </w:t>
      </w:r>
      <w:commentRangeStart w:id="112"/>
      <w:r>
        <w:rPr>
          <w:rFonts w:eastAsia="Microsoft YaHei"/>
        </w:rPr>
        <w:t>should only be included given a certain configuration</w:t>
      </w:r>
      <w:ins w:id="113" w:author="Carol Nichols" w:date="2017-07-09T20:03:00Z">
        <w:r>
          <w:rPr>
            <w:rFonts w:eastAsia="Microsoft YaHei"/>
          </w:rPr>
          <w:t xml:space="preserve"> </w:t>
        </w:r>
        <w:r>
          <w:rPr>
            <w:rFonts w:eastAsia="Microsoft YaHei"/>
          </w:rPr>
          <w:lastRenderedPageBreak/>
          <w:t>option</w:t>
        </w:r>
      </w:ins>
      <w:r>
        <w:rPr>
          <w:rFonts w:eastAsia="Microsoft YaHei"/>
        </w:rPr>
        <w:t>. In this case, the configuration</w:t>
      </w:r>
      <w:ins w:id="114" w:author="Carol Nichols" w:date="2017-07-09T20:03:00Z">
        <w:r>
          <w:rPr>
            <w:rFonts w:eastAsia="Microsoft YaHei"/>
          </w:rPr>
          <w:t xml:space="preserve"> option</w:t>
        </w:r>
      </w:ins>
      <w:r>
        <w:rPr>
          <w:rFonts w:eastAsia="Microsoft YaHei"/>
        </w:rPr>
        <w:t xml:space="preserve"> is </w:t>
      </w:r>
      <w:r>
        <w:rPr>
          <w:rStyle w:val="Literal"/>
        </w:rPr>
        <w:t>test</w:t>
      </w:r>
      <w:r>
        <w:rPr>
          <w:rFonts w:eastAsia="Microsoft YaHei"/>
        </w:rPr>
        <w:t>, provided by Rust for compiling and running tests</w:t>
      </w:r>
      <w:commentRangeEnd w:id="112"/>
      <w:r>
        <w:commentReference w:id="112"/>
      </w:r>
      <w:r>
        <w:rPr>
          <w:rFonts w:eastAsia="Microsoft YaHei"/>
        </w:rPr>
        <w:commentReference w:id="115"/>
      </w:r>
      <w:r>
        <w:rPr>
          <w:rFonts w:eastAsia="Microsoft YaHei"/>
        </w:rPr>
        <w:t xml:space="preserve">. By using this attribute, Cargo only compiles our test code if we actively run the tests with </w:t>
      </w:r>
      <w:r>
        <w:rPr>
          <w:rStyle w:val="Literal"/>
        </w:rPr>
        <w:t>cargo test</w:t>
      </w:r>
      <w:r>
        <w:rPr>
          <w:rFonts w:eastAsia="Microsoft YaHei"/>
        </w:rPr>
        <w:t xml:space="preserve">. This includes any helper functions that might be within this module, in addition to the functions annotated with </w:t>
      </w:r>
      <w:r>
        <w:rPr>
          <w:rStyle w:val="Literal"/>
        </w:rPr>
        <w:t>#[test]</w:t>
      </w:r>
      <w:r>
        <w:rPr>
          <w:rFonts w:eastAsia="Microsoft YaHei"/>
        </w:rPr>
        <w:t>.</w:t>
      </w:r>
    </w:p>
    <w:p w14:paraId="7B164C42" w14:textId="77777777" w:rsidR="00F2322D" w:rsidRDefault="0074630F">
      <w:pPr>
        <w:pStyle w:val="HeadC"/>
        <w:rPr>
          <w:rFonts w:eastAsia="Microsoft YaHei"/>
          <w:sz w:val="24"/>
          <w:szCs w:val="24"/>
        </w:rPr>
      </w:pPr>
      <w:bookmarkStart w:id="116" w:name="_Toc485369485"/>
      <w:bookmarkStart w:id="117" w:name="testing-private-functions"/>
      <w:bookmarkEnd w:id="116"/>
      <w:bookmarkEnd w:id="117"/>
      <w:r>
        <w:rPr>
          <w:rFonts w:eastAsia="Microsoft YaHei"/>
        </w:rPr>
        <w:t>Testing Private Functions</w:t>
      </w:r>
    </w:p>
    <w:p w14:paraId="21786DE6" w14:textId="77777777" w:rsidR="00F2322D" w:rsidRDefault="0074630F">
      <w:pPr>
        <w:pStyle w:val="BodyFirst"/>
        <w:rPr>
          <w:rFonts w:eastAsia="Microsoft YaHei"/>
        </w:rPr>
      </w:pPr>
      <w:r>
        <w:rPr>
          <w:rFonts w:eastAsia="Microsoft YaHei"/>
        </w:rPr>
        <w:t xml:space="preserve">There’s debate within the testing community about whether private functions should be tested directly or not, and other languages make it difficult or impossible to test private functions. Regardless of which testing ideology you adhere to, Rust’s privacy rules do allow you to test private functions. Consider the code in Listing 11-12 with the private function </w:t>
      </w:r>
      <w:proofErr w:type="spellStart"/>
      <w:r>
        <w:rPr>
          <w:rStyle w:val="Literal"/>
        </w:rPr>
        <w:t>internal_adder</w:t>
      </w:r>
      <w:proofErr w:type="spellEnd"/>
      <w:r>
        <w:rPr>
          <w:rFonts w:eastAsia="Microsoft YaHei"/>
        </w:rPr>
        <w:t>:</w:t>
      </w:r>
    </w:p>
    <w:p w14:paraId="241CD604" w14:textId="77777777" w:rsidR="00F2322D" w:rsidRDefault="0074630F">
      <w:pPr>
        <w:pStyle w:val="ProductionDirective"/>
        <w:rPr>
          <w:rFonts w:eastAsia="Microsoft YaHei"/>
        </w:rPr>
      </w:pPr>
      <w:r>
        <w:rPr>
          <w:rFonts w:eastAsia="Microsoft YaHei"/>
        </w:rPr>
        <w:t>Filename: src/lib.rs</w:t>
      </w:r>
    </w:p>
    <w:p w14:paraId="014B198B" w14:textId="77777777" w:rsidR="00F2322D" w:rsidRDefault="0074630F">
      <w:pPr>
        <w:pStyle w:val="CodeA"/>
      </w:pPr>
      <w:r>
        <w:t xml:space="preserve">pub </w:t>
      </w:r>
      <w:proofErr w:type="spellStart"/>
      <w:r>
        <w:t>fn</w:t>
      </w:r>
      <w:proofErr w:type="spellEnd"/>
      <w:r>
        <w:t xml:space="preserve"> </w:t>
      </w:r>
      <w:proofErr w:type="spellStart"/>
      <w:r>
        <w:t>add_two</w:t>
      </w:r>
      <w:proofErr w:type="spellEnd"/>
      <w:r>
        <w:t>(a: i32) -&gt; i32 {</w:t>
      </w:r>
    </w:p>
    <w:p w14:paraId="391FA4EA" w14:textId="77777777" w:rsidR="00F2322D" w:rsidRDefault="0074630F">
      <w:pPr>
        <w:pStyle w:val="CodeB"/>
      </w:pPr>
      <w:r>
        <w:t xml:space="preserve">    </w:t>
      </w:r>
      <w:proofErr w:type="spellStart"/>
      <w:r>
        <w:t>internal_adder</w:t>
      </w:r>
      <w:proofErr w:type="spellEnd"/>
      <w:r>
        <w:t>(a, 2)</w:t>
      </w:r>
    </w:p>
    <w:p w14:paraId="0E06806D" w14:textId="77777777" w:rsidR="00F2322D" w:rsidRDefault="0074630F">
      <w:pPr>
        <w:pStyle w:val="CodeB"/>
      </w:pPr>
      <w:r>
        <w:t>}</w:t>
      </w:r>
    </w:p>
    <w:p w14:paraId="2A798541" w14:textId="77777777" w:rsidR="00F2322D" w:rsidRDefault="00F2322D">
      <w:pPr>
        <w:pStyle w:val="CodeB"/>
      </w:pPr>
    </w:p>
    <w:p w14:paraId="12F9D62C" w14:textId="77777777" w:rsidR="00F2322D" w:rsidRDefault="0074630F">
      <w:pPr>
        <w:pStyle w:val="CodeB"/>
      </w:pPr>
      <w:proofErr w:type="spellStart"/>
      <w:r>
        <w:t>fn</w:t>
      </w:r>
      <w:proofErr w:type="spellEnd"/>
      <w:r>
        <w:t xml:space="preserve"> </w:t>
      </w:r>
      <w:proofErr w:type="spellStart"/>
      <w:r>
        <w:t>internal_adder</w:t>
      </w:r>
      <w:proofErr w:type="spellEnd"/>
      <w:r>
        <w:t>(a: i32, b: i32) -&gt; i32 {</w:t>
      </w:r>
    </w:p>
    <w:p w14:paraId="159A1B5F" w14:textId="77777777" w:rsidR="00F2322D" w:rsidRDefault="0074630F">
      <w:pPr>
        <w:pStyle w:val="CodeB"/>
      </w:pPr>
      <w:r>
        <w:t xml:space="preserve">    a + b</w:t>
      </w:r>
    </w:p>
    <w:p w14:paraId="5418C6A1" w14:textId="77777777" w:rsidR="00F2322D" w:rsidRDefault="0074630F">
      <w:pPr>
        <w:pStyle w:val="CodeB"/>
      </w:pPr>
      <w:r>
        <w:t>}</w:t>
      </w:r>
    </w:p>
    <w:p w14:paraId="5588F464" w14:textId="77777777" w:rsidR="00F2322D" w:rsidRDefault="00F2322D">
      <w:pPr>
        <w:pStyle w:val="CodeB"/>
      </w:pPr>
    </w:p>
    <w:p w14:paraId="02147B5F" w14:textId="77777777" w:rsidR="00F2322D" w:rsidRDefault="0074630F">
      <w:pPr>
        <w:pStyle w:val="CodeB"/>
      </w:pPr>
      <w:r>
        <w:t>#[</w:t>
      </w:r>
      <w:proofErr w:type="spellStart"/>
      <w:r>
        <w:t>cfg</w:t>
      </w:r>
      <w:proofErr w:type="spellEnd"/>
      <w:r>
        <w:t>(test)]</w:t>
      </w:r>
    </w:p>
    <w:p w14:paraId="66CD9339" w14:textId="77777777" w:rsidR="00F2322D" w:rsidRDefault="0074630F">
      <w:pPr>
        <w:pStyle w:val="CodeB"/>
      </w:pPr>
      <w:r>
        <w:t>mod tests {</w:t>
      </w:r>
    </w:p>
    <w:p w14:paraId="7795D5E3" w14:textId="77777777" w:rsidR="00F2322D" w:rsidRDefault="0074630F">
      <w:pPr>
        <w:pStyle w:val="CodeB"/>
      </w:pPr>
      <w:r>
        <w:t xml:space="preserve">    use super::*;</w:t>
      </w:r>
    </w:p>
    <w:p w14:paraId="4A3B50B0" w14:textId="77777777" w:rsidR="00F2322D" w:rsidRDefault="00F2322D">
      <w:pPr>
        <w:pStyle w:val="CodeB"/>
      </w:pPr>
    </w:p>
    <w:p w14:paraId="60934714" w14:textId="77777777" w:rsidR="00F2322D" w:rsidRDefault="0074630F">
      <w:pPr>
        <w:pStyle w:val="CodeB"/>
      </w:pPr>
      <w:r>
        <w:t xml:space="preserve">    #[test]</w:t>
      </w:r>
    </w:p>
    <w:p w14:paraId="0D1AADA0" w14:textId="77777777" w:rsidR="00F2322D" w:rsidRDefault="0074630F">
      <w:pPr>
        <w:pStyle w:val="CodeB"/>
      </w:pPr>
      <w:r>
        <w:t xml:space="preserve">    </w:t>
      </w:r>
      <w:proofErr w:type="spellStart"/>
      <w:r>
        <w:t>fn</w:t>
      </w:r>
      <w:proofErr w:type="spellEnd"/>
      <w:r>
        <w:t xml:space="preserve"> internal() {</w:t>
      </w:r>
    </w:p>
    <w:p w14:paraId="5383810E" w14:textId="77777777" w:rsidR="00F2322D" w:rsidRDefault="0074630F">
      <w:pPr>
        <w:pStyle w:val="CodeB"/>
      </w:pPr>
      <w:r>
        <w:t xml:space="preserve">        </w:t>
      </w:r>
      <w:proofErr w:type="spellStart"/>
      <w:r>
        <w:t>assert_eq</w:t>
      </w:r>
      <w:proofErr w:type="spellEnd"/>
      <w:r>
        <w:t xml:space="preserve">!(4, </w:t>
      </w:r>
      <w:proofErr w:type="spellStart"/>
      <w:r>
        <w:t>internal_adder</w:t>
      </w:r>
      <w:proofErr w:type="spellEnd"/>
      <w:r>
        <w:t>(2, 2));</w:t>
      </w:r>
    </w:p>
    <w:p w14:paraId="76FADD2F" w14:textId="77777777" w:rsidR="00F2322D" w:rsidRDefault="0074630F">
      <w:pPr>
        <w:pStyle w:val="CodeB"/>
      </w:pPr>
      <w:r>
        <w:t xml:space="preserve">    }</w:t>
      </w:r>
    </w:p>
    <w:p w14:paraId="110451E2" w14:textId="77777777" w:rsidR="00F2322D" w:rsidRDefault="0074630F">
      <w:pPr>
        <w:pStyle w:val="CodeC"/>
      </w:pPr>
      <w:r>
        <w:t>}</w:t>
      </w:r>
    </w:p>
    <w:p w14:paraId="6DC5FDAD" w14:textId="77777777" w:rsidR="00F2322D" w:rsidRDefault="0074630F">
      <w:pPr>
        <w:pStyle w:val="Listing"/>
        <w:rPr>
          <w:rFonts w:ascii="Microsoft YaHei" w:eastAsia="Microsoft YaHei" w:hAnsi="Microsoft YaHei" w:cs="Segoe UI"/>
          <w:sz w:val="22"/>
          <w:szCs w:val="22"/>
        </w:rPr>
      </w:pPr>
      <w:r>
        <w:rPr>
          <w:rFonts w:eastAsia="Microsoft YaHei"/>
        </w:rPr>
        <w:t>Listing 11-12: Testing a private function</w:t>
      </w:r>
    </w:p>
    <w:p w14:paraId="5FA1C6FD" w14:textId="77777777" w:rsidR="00F2322D" w:rsidRDefault="0074630F">
      <w:pPr>
        <w:pStyle w:val="Body"/>
        <w:rPr>
          <w:rFonts w:eastAsia="Microsoft YaHei"/>
        </w:rPr>
      </w:pPr>
      <w:r>
        <w:rPr>
          <w:rFonts w:eastAsia="Microsoft YaHei"/>
        </w:rPr>
        <w:t xml:space="preserve">Note that the </w:t>
      </w:r>
      <w:proofErr w:type="spellStart"/>
      <w:r>
        <w:rPr>
          <w:rStyle w:val="Literal"/>
        </w:rPr>
        <w:t>internal_adder</w:t>
      </w:r>
      <w:proofErr w:type="spellEnd"/>
      <w:r>
        <w:rPr>
          <w:rFonts w:eastAsia="Microsoft YaHei"/>
        </w:rPr>
        <w:t xml:space="preserve"> function is not marked as </w:t>
      </w:r>
      <w:r>
        <w:rPr>
          <w:rStyle w:val="Literal"/>
        </w:rPr>
        <w:t>pub</w:t>
      </w:r>
      <w:r>
        <w:rPr>
          <w:rFonts w:eastAsia="Microsoft YaHei"/>
        </w:rPr>
        <w:t xml:space="preserve">, but because tests are just Rust code and the </w:t>
      </w:r>
      <w:r>
        <w:rPr>
          <w:rStyle w:val="Literal"/>
        </w:rPr>
        <w:t>tests</w:t>
      </w:r>
      <w:r>
        <w:rPr>
          <w:rFonts w:eastAsia="Microsoft YaHei"/>
        </w:rPr>
        <w:t xml:space="preserve"> module is just another module, we can import and call </w:t>
      </w:r>
      <w:proofErr w:type="spellStart"/>
      <w:r>
        <w:rPr>
          <w:rStyle w:val="Literal"/>
        </w:rPr>
        <w:t>internal_adder</w:t>
      </w:r>
      <w:proofErr w:type="spellEnd"/>
      <w:r>
        <w:rPr>
          <w:rFonts w:eastAsia="Microsoft YaHei"/>
        </w:rPr>
        <w:t xml:space="preserve"> in a test just fine. If you don’t think private functions should be tested, there’s nothing in Rust that will compel you to do so.</w:t>
      </w:r>
    </w:p>
    <w:p w14:paraId="5C5BBC8A" w14:textId="77777777" w:rsidR="00F2322D" w:rsidRDefault="0074630F">
      <w:pPr>
        <w:pStyle w:val="HeadB"/>
        <w:rPr>
          <w:rFonts w:eastAsia="Microsoft YaHei"/>
          <w:sz w:val="27"/>
          <w:szCs w:val="27"/>
        </w:rPr>
      </w:pPr>
      <w:bookmarkStart w:id="118" w:name="_Toc485369486"/>
      <w:bookmarkStart w:id="119" w:name="integration-tests"/>
      <w:bookmarkEnd w:id="118"/>
      <w:bookmarkEnd w:id="119"/>
      <w:r>
        <w:rPr>
          <w:rFonts w:eastAsia="Microsoft YaHei"/>
        </w:rPr>
        <w:t>Integration Tests</w:t>
      </w:r>
    </w:p>
    <w:p w14:paraId="465CD1CD" w14:textId="77777777" w:rsidR="00F2322D" w:rsidRDefault="0074630F">
      <w:pPr>
        <w:pStyle w:val="BodyFirst"/>
        <w:rPr>
          <w:rFonts w:eastAsia="Microsoft YaHei"/>
        </w:rPr>
      </w:pPr>
      <w:r>
        <w:rPr>
          <w:rFonts w:eastAsia="Microsoft YaHei"/>
        </w:rPr>
        <w:lastRenderedPageBreak/>
        <w:t xml:space="preserve">In Rust, integration tests are entirely external to your library. They use your library in the same way any other code would, which means they can only call functions that are part of your library’s public API. Their purpose is to test that many parts of your library work correctly together. Units of code that work correctly by themselves could have problems when integrated, so test coverage of the integrated code is important as well. To create integration tests, you first need a </w:t>
      </w:r>
      <w:r>
        <w:rPr>
          <w:rStyle w:val="EmphasisItalic"/>
          <w:rFonts w:eastAsia="Microsoft YaHei"/>
        </w:rPr>
        <w:t>tests</w:t>
      </w:r>
      <w:r>
        <w:rPr>
          <w:rFonts w:eastAsia="Microsoft YaHei"/>
        </w:rPr>
        <w:t xml:space="preserve"> directory.</w:t>
      </w:r>
    </w:p>
    <w:p w14:paraId="71E96CE0" w14:textId="77777777" w:rsidR="00F2322D" w:rsidRDefault="0074630F">
      <w:pPr>
        <w:pStyle w:val="HeadC"/>
        <w:rPr>
          <w:rFonts w:eastAsia="Microsoft YaHei"/>
          <w:sz w:val="24"/>
          <w:szCs w:val="24"/>
        </w:rPr>
      </w:pPr>
      <w:bookmarkStart w:id="120" w:name="the-*tests*-directory"/>
      <w:bookmarkStart w:id="121" w:name="_Toc485369487"/>
      <w:bookmarkEnd w:id="120"/>
      <w:r>
        <w:rPr>
          <w:rFonts w:eastAsia="Microsoft YaHei"/>
        </w:rPr>
        <w:t xml:space="preserve">The </w:t>
      </w:r>
      <w:r>
        <w:rPr>
          <w:rStyle w:val="EmphasisItalic"/>
          <w:rFonts w:eastAsia="Microsoft YaHei"/>
        </w:rPr>
        <w:t>tests</w:t>
      </w:r>
      <w:bookmarkEnd w:id="121"/>
      <w:r>
        <w:rPr>
          <w:rFonts w:eastAsia="Microsoft YaHei"/>
        </w:rPr>
        <w:t xml:space="preserve"> Directory</w:t>
      </w:r>
    </w:p>
    <w:p w14:paraId="2302D18D" w14:textId="77777777" w:rsidR="00F2322D" w:rsidRDefault="0074630F">
      <w:pPr>
        <w:pStyle w:val="BodyFirst"/>
        <w:rPr>
          <w:rFonts w:eastAsia="Microsoft YaHei"/>
        </w:rPr>
      </w:pPr>
      <w:r>
        <w:rPr>
          <w:rFonts w:eastAsia="Microsoft YaHei"/>
        </w:rPr>
        <w:t xml:space="preserve">To write integration tests for our code, we need to make a </w:t>
      </w:r>
      <w:r>
        <w:rPr>
          <w:rStyle w:val="EmphasisItalic"/>
          <w:rFonts w:eastAsia="Microsoft YaHei"/>
        </w:rPr>
        <w:t>tests</w:t>
      </w:r>
      <w:r>
        <w:rPr>
          <w:rFonts w:eastAsia="Microsoft YaHei"/>
        </w:rPr>
        <w:t xml:space="preserve"> directory at the top level of our project directory, next to </w:t>
      </w:r>
      <w:proofErr w:type="spellStart"/>
      <w:r>
        <w:rPr>
          <w:rStyle w:val="EmphasisItalic"/>
          <w:rFonts w:eastAsia="Microsoft YaHei"/>
        </w:rPr>
        <w:t>src</w:t>
      </w:r>
      <w:proofErr w:type="spellEnd"/>
      <w:r>
        <w:rPr>
          <w:rFonts w:eastAsia="Microsoft YaHei"/>
        </w:rPr>
        <w:t>. Cargo knows to look for integration test files in this directory. We can then make as many test files as we’d like in this directory, and Cargo will compile each of the files as an individual crate.</w:t>
      </w:r>
    </w:p>
    <w:p w14:paraId="3E2DD195" w14:textId="77777777" w:rsidR="00F2322D" w:rsidRDefault="0074630F">
      <w:pPr>
        <w:pStyle w:val="Body"/>
        <w:rPr>
          <w:rFonts w:eastAsia="Microsoft YaHei"/>
        </w:rPr>
      </w:pPr>
      <w:r>
        <w:rPr>
          <w:rFonts w:eastAsia="Microsoft YaHei"/>
        </w:rPr>
        <w:t xml:space="preserve">Let’s give it a try! Keep the code from Listing 11-12 in </w:t>
      </w:r>
      <w:proofErr w:type="spellStart"/>
      <w:r>
        <w:rPr>
          <w:rStyle w:val="EmphasisItalic"/>
          <w:rFonts w:eastAsia="Microsoft YaHei"/>
        </w:rPr>
        <w:t>src</w:t>
      </w:r>
      <w:proofErr w:type="spellEnd"/>
      <w:r>
        <w:rPr>
          <w:rStyle w:val="EmphasisItalic"/>
          <w:rFonts w:eastAsia="Microsoft YaHei"/>
        </w:rPr>
        <w:t>/lib.rs</w:t>
      </w:r>
      <w:r>
        <w:rPr>
          <w:rFonts w:eastAsia="Microsoft YaHei"/>
        </w:rPr>
        <w:t xml:space="preserve">. Make a </w:t>
      </w:r>
      <w:r>
        <w:rPr>
          <w:rStyle w:val="EmphasisItalic"/>
          <w:rFonts w:eastAsia="Microsoft YaHei"/>
        </w:rPr>
        <w:t>tests</w:t>
      </w:r>
      <w:r>
        <w:rPr>
          <w:rFonts w:eastAsia="Microsoft YaHei"/>
        </w:rPr>
        <w:t xml:space="preserve"> directory, then make a new file named </w:t>
      </w:r>
      <w:r>
        <w:rPr>
          <w:rStyle w:val="EmphasisItalic"/>
          <w:rFonts w:eastAsia="Microsoft YaHei"/>
        </w:rPr>
        <w:t>tests/integration_test.rs</w:t>
      </w:r>
      <w:r>
        <w:rPr>
          <w:rFonts w:eastAsia="Microsoft YaHei"/>
        </w:rPr>
        <w:t>, and enter the code in Listing 11-13.</w:t>
      </w:r>
    </w:p>
    <w:p w14:paraId="7ECE2647" w14:textId="77777777" w:rsidR="00F2322D" w:rsidRDefault="0074630F">
      <w:pPr>
        <w:pStyle w:val="ProductionDirective"/>
        <w:rPr>
          <w:rFonts w:eastAsia="Microsoft YaHei"/>
        </w:rPr>
      </w:pPr>
      <w:r>
        <w:rPr>
          <w:rFonts w:eastAsia="Microsoft YaHei"/>
        </w:rPr>
        <w:t>Filename: tests/integration_test.rs</w:t>
      </w:r>
    </w:p>
    <w:p w14:paraId="459F7A3D" w14:textId="77777777" w:rsidR="00F2322D" w:rsidRDefault="0074630F">
      <w:pPr>
        <w:pStyle w:val="CodeA"/>
      </w:pPr>
      <w:r>
        <w:t>extern crate adder;</w:t>
      </w:r>
    </w:p>
    <w:p w14:paraId="12214729" w14:textId="77777777" w:rsidR="00F2322D" w:rsidRDefault="00F2322D">
      <w:pPr>
        <w:pStyle w:val="CodeB"/>
      </w:pPr>
    </w:p>
    <w:p w14:paraId="21B3B0EF" w14:textId="77777777" w:rsidR="00F2322D" w:rsidRDefault="0074630F">
      <w:pPr>
        <w:pStyle w:val="CodeB"/>
      </w:pPr>
      <w:r>
        <w:t>#[test]</w:t>
      </w:r>
    </w:p>
    <w:p w14:paraId="05978DC8" w14:textId="77777777" w:rsidR="00F2322D" w:rsidRDefault="0074630F">
      <w:pPr>
        <w:pStyle w:val="CodeB"/>
      </w:pPr>
      <w:proofErr w:type="spellStart"/>
      <w:r>
        <w:t>fn</w:t>
      </w:r>
      <w:proofErr w:type="spellEnd"/>
      <w:r>
        <w:t xml:space="preserve"> </w:t>
      </w:r>
      <w:proofErr w:type="spellStart"/>
      <w:r>
        <w:t>it_adds_two</w:t>
      </w:r>
      <w:proofErr w:type="spellEnd"/>
      <w:r>
        <w:t>() {</w:t>
      </w:r>
    </w:p>
    <w:p w14:paraId="2226D3AD" w14:textId="77777777" w:rsidR="00F2322D" w:rsidRDefault="0074630F">
      <w:pPr>
        <w:pStyle w:val="CodeB"/>
      </w:pPr>
      <w:r>
        <w:t xml:space="preserve">    </w:t>
      </w:r>
      <w:proofErr w:type="spellStart"/>
      <w:r>
        <w:t>assert_eq</w:t>
      </w:r>
      <w:proofErr w:type="spellEnd"/>
      <w:r>
        <w:t>!(4, adder::</w:t>
      </w:r>
      <w:proofErr w:type="spellStart"/>
      <w:r>
        <w:t>add_two</w:t>
      </w:r>
      <w:proofErr w:type="spellEnd"/>
      <w:r>
        <w:t>(2));</w:t>
      </w:r>
    </w:p>
    <w:p w14:paraId="46935928" w14:textId="77777777" w:rsidR="00F2322D" w:rsidRDefault="0074630F">
      <w:pPr>
        <w:pStyle w:val="CodeC"/>
      </w:pPr>
      <w:r>
        <w:t>}</w:t>
      </w:r>
    </w:p>
    <w:p w14:paraId="1DD02E0C" w14:textId="77777777" w:rsidR="00F2322D" w:rsidRDefault="0074630F">
      <w:pPr>
        <w:pStyle w:val="Listing"/>
        <w:rPr>
          <w:rFonts w:eastAsia="Microsoft YaHei"/>
        </w:rPr>
      </w:pPr>
      <w:r>
        <w:rPr>
          <w:rFonts w:eastAsia="Microsoft YaHei"/>
        </w:rPr>
        <w:t xml:space="preserve">Listing 11-13: An integration test of a function in the </w:t>
      </w:r>
      <w:r>
        <w:rPr>
          <w:rStyle w:val="Literal"/>
        </w:rPr>
        <w:t>adder</w:t>
      </w:r>
      <w:r>
        <w:rPr>
          <w:rFonts w:eastAsia="Microsoft YaHei"/>
        </w:rPr>
        <w:t xml:space="preserve"> crate</w:t>
      </w:r>
    </w:p>
    <w:p w14:paraId="56834605" w14:textId="77777777" w:rsidR="00F2322D" w:rsidRDefault="0074630F">
      <w:pPr>
        <w:pStyle w:val="Body"/>
        <w:rPr>
          <w:rFonts w:eastAsia="Microsoft YaHei"/>
        </w:rPr>
      </w:pPr>
      <w:r>
        <w:rPr>
          <w:rFonts w:eastAsia="Microsoft YaHei"/>
        </w:rPr>
        <w:t xml:space="preserve">We’ve added </w:t>
      </w:r>
      <w:r>
        <w:rPr>
          <w:rStyle w:val="Literal"/>
        </w:rPr>
        <w:t>extern crate adder</w:t>
      </w:r>
      <w:r>
        <w:rPr>
          <w:rFonts w:eastAsia="Microsoft YaHei"/>
        </w:rPr>
        <w:t xml:space="preserve"> at the top, which we didn’t need in the unit tests. This is because each test in the </w:t>
      </w:r>
      <w:r>
        <w:rPr>
          <w:rStyle w:val="Literal"/>
        </w:rPr>
        <w:t>tests</w:t>
      </w:r>
      <w:r>
        <w:rPr>
          <w:rFonts w:eastAsia="Microsoft YaHei"/>
        </w:rPr>
        <w:t xml:space="preserve"> directory is an entirely separate crate, so we need to import our library into each of them. Integration tests use the library like any other consumer of it would, by importing the crate and using only the public API.</w:t>
      </w:r>
    </w:p>
    <w:p w14:paraId="0522087C" w14:textId="77777777" w:rsidR="00F2322D" w:rsidRDefault="0074630F">
      <w:pPr>
        <w:pStyle w:val="Body"/>
        <w:rPr>
          <w:rFonts w:eastAsia="Microsoft YaHei"/>
        </w:rPr>
      </w:pPr>
      <w:r>
        <w:rPr>
          <w:rFonts w:eastAsia="Microsoft YaHei"/>
        </w:rPr>
        <w:t xml:space="preserve">We don’t need to annotate any code in </w:t>
      </w:r>
      <w:r>
        <w:rPr>
          <w:rStyle w:val="EmphasisItalic"/>
          <w:rFonts w:eastAsia="Microsoft YaHei"/>
        </w:rPr>
        <w:t>tests/integration_test.rs</w:t>
      </w:r>
      <w:r>
        <w:rPr>
          <w:rFonts w:eastAsia="Microsoft YaHei"/>
        </w:rPr>
        <w:t xml:space="preserve"> with </w:t>
      </w:r>
      <w:r>
        <w:rPr>
          <w:rStyle w:val="Literal"/>
        </w:rPr>
        <w:t>#[</w:t>
      </w:r>
      <w:proofErr w:type="spellStart"/>
      <w:r>
        <w:rPr>
          <w:rStyle w:val="Literal"/>
        </w:rPr>
        <w:t>cfg</w:t>
      </w:r>
      <w:proofErr w:type="spellEnd"/>
      <w:r>
        <w:rPr>
          <w:rStyle w:val="Literal"/>
        </w:rPr>
        <w:t>(test)]</w:t>
      </w:r>
      <w:r>
        <w:rPr>
          <w:rFonts w:eastAsia="Microsoft YaHei"/>
        </w:rPr>
        <w:t xml:space="preserve">. Cargo treats the </w:t>
      </w:r>
      <w:r>
        <w:rPr>
          <w:rStyle w:val="Literal"/>
        </w:rPr>
        <w:t>tests</w:t>
      </w:r>
      <w:r>
        <w:rPr>
          <w:rFonts w:eastAsia="Microsoft YaHei"/>
        </w:rPr>
        <w:t xml:space="preserve"> directory specially and will only compile files in this directory if we run </w:t>
      </w:r>
      <w:r>
        <w:rPr>
          <w:rStyle w:val="Literal"/>
        </w:rPr>
        <w:t>cargo test</w:t>
      </w:r>
      <w:r>
        <w:rPr>
          <w:rFonts w:eastAsia="Microsoft YaHei"/>
        </w:rPr>
        <w:t xml:space="preserve">. Let’s try running </w:t>
      </w:r>
      <w:r>
        <w:rPr>
          <w:rStyle w:val="Literal"/>
        </w:rPr>
        <w:t>cargo test</w:t>
      </w:r>
      <w:r>
        <w:rPr>
          <w:rFonts w:eastAsia="Microsoft YaHei"/>
        </w:rPr>
        <w:t xml:space="preserve"> now:</w:t>
      </w:r>
    </w:p>
    <w:p w14:paraId="05AC2849" w14:textId="77777777" w:rsidR="00F2322D" w:rsidRDefault="0074630F">
      <w:pPr>
        <w:pStyle w:val="CodeA"/>
      </w:pPr>
      <w:r>
        <w:t>cargo test</w:t>
      </w:r>
    </w:p>
    <w:p w14:paraId="38922494" w14:textId="77777777" w:rsidR="00F2322D" w:rsidRDefault="0074630F">
      <w:pPr>
        <w:pStyle w:val="CodeB"/>
      </w:pPr>
      <w:r>
        <w:t xml:space="preserve">   Compiling adder v0.1.0 (file:///projects/adder)</w:t>
      </w:r>
    </w:p>
    <w:p w14:paraId="5992141C" w14:textId="77777777" w:rsidR="00F2322D" w:rsidRDefault="0074630F">
      <w:pPr>
        <w:pStyle w:val="CodeB"/>
      </w:pPr>
      <w:r>
        <w:t xml:space="preserve">    Finished </w:t>
      </w:r>
      <w:del w:id="122" w:author="Carol Nichols" w:date="2017-07-09T20:17:00Z">
        <w:r>
          <w:delText>debug</w:delText>
        </w:r>
      </w:del>
      <w:ins w:id="123" w:author="Carol Nichols" w:date="2017-07-09T20:17:00Z">
        <w:r>
          <w:t>dev</w:t>
        </w:r>
      </w:ins>
      <w:r>
        <w:t xml:space="preserve"> [</w:t>
      </w:r>
      <w:proofErr w:type="spellStart"/>
      <w:r>
        <w:t>unoptimized</w:t>
      </w:r>
      <w:proofErr w:type="spellEnd"/>
      <w:r>
        <w:t xml:space="preserve"> + </w:t>
      </w:r>
      <w:proofErr w:type="spellStart"/>
      <w:r>
        <w:t>debuginfo</w:t>
      </w:r>
      <w:proofErr w:type="spellEnd"/>
      <w:r>
        <w:t>] target(s) in 0.31 secs</w:t>
      </w:r>
    </w:p>
    <w:p w14:paraId="541A67EA" w14:textId="77777777" w:rsidR="00F2322D" w:rsidRDefault="0074630F">
      <w:pPr>
        <w:pStyle w:val="CodeB"/>
      </w:pPr>
      <w:r>
        <w:lastRenderedPageBreak/>
        <w:t xml:space="preserve">     Running target/debug/deps/adder-</w:t>
      </w:r>
      <w:proofErr w:type="spellStart"/>
      <w:r>
        <w:t>abcabcabc</w:t>
      </w:r>
      <w:proofErr w:type="spellEnd"/>
    </w:p>
    <w:p w14:paraId="14114B82" w14:textId="77777777" w:rsidR="00F2322D" w:rsidRDefault="00F2322D">
      <w:pPr>
        <w:pStyle w:val="CodeB"/>
      </w:pPr>
    </w:p>
    <w:p w14:paraId="768A8959" w14:textId="77777777" w:rsidR="00F2322D" w:rsidRDefault="0074630F">
      <w:pPr>
        <w:pStyle w:val="CodeB"/>
      </w:pPr>
      <w:r>
        <w:t>running 1 test</w:t>
      </w:r>
    </w:p>
    <w:p w14:paraId="3BC41458" w14:textId="77777777" w:rsidR="00F2322D" w:rsidRDefault="0074630F">
      <w:pPr>
        <w:pStyle w:val="CodeB"/>
      </w:pPr>
      <w:r>
        <w:t>test tests::internal ... ok</w:t>
      </w:r>
    </w:p>
    <w:p w14:paraId="6C4D34EE" w14:textId="77777777" w:rsidR="00F2322D" w:rsidRDefault="00F2322D">
      <w:pPr>
        <w:pStyle w:val="CodeB"/>
      </w:pPr>
    </w:p>
    <w:p w14:paraId="68F47ACE" w14:textId="77777777" w:rsidR="00F2322D" w:rsidRDefault="0074630F">
      <w:pPr>
        <w:pStyle w:val="CodeB"/>
      </w:pPr>
      <w:r>
        <w:t>test result: ok. 1 passed; 0 failed; 0 ignored; 0 measured</w:t>
      </w:r>
    </w:p>
    <w:p w14:paraId="061823DB" w14:textId="77777777" w:rsidR="00F2322D" w:rsidRDefault="00F2322D">
      <w:pPr>
        <w:pStyle w:val="CodeB"/>
      </w:pPr>
    </w:p>
    <w:p w14:paraId="67243510" w14:textId="77777777" w:rsidR="00F2322D" w:rsidRDefault="0074630F">
      <w:pPr>
        <w:pStyle w:val="CodeB"/>
      </w:pPr>
      <w:r>
        <w:t xml:space="preserve">     Running target/debug/deps/integration_test-ce99bcc2479f4607</w:t>
      </w:r>
    </w:p>
    <w:p w14:paraId="7314A2F7" w14:textId="77777777" w:rsidR="00F2322D" w:rsidRDefault="00F2322D">
      <w:pPr>
        <w:pStyle w:val="CodeB"/>
      </w:pPr>
    </w:p>
    <w:p w14:paraId="79BCDD1B" w14:textId="77777777" w:rsidR="00F2322D" w:rsidRDefault="0074630F">
      <w:pPr>
        <w:pStyle w:val="CodeB"/>
      </w:pPr>
      <w:r>
        <w:t>running 1 test</w:t>
      </w:r>
    </w:p>
    <w:p w14:paraId="5D7B4CEB" w14:textId="77777777" w:rsidR="00F2322D" w:rsidRDefault="0074630F">
      <w:pPr>
        <w:pStyle w:val="CodeB"/>
      </w:pPr>
      <w:r>
        <w:t xml:space="preserve">test </w:t>
      </w:r>
      <w:proofErr w:type="spellStart"/>
      <w:r>
        <w:t>it_adds_two</w:t>
      </w:r>
      <w:proofErr w:type="spellEnd"/>
      <w:r>
        <w:t xml:space="preserve"> ... ok</w:t>
      </w:r>
    </w:p>
    <w:p w14:paraId="5E42B3CD" w14:textId="77777777" w:rsidR="00F2322D" w:rsidRDefault="00F2322D">
      <w:pPr>
        <w:pStyle w:val="CodeB"/>
      </w:pPr>
    </w:p>
    <w:p w14:paraId="3FF8B6E9" w14:textId="77777777" w:rsidR="00F2322D" w:rsidRDefault="0074630F">
      <w:pPr>
        <w:pStyle w:val="CodeB"/>
      </w:pPr>
      <w:r>
        <w:t>test result: ok. 1 passed; 0 failed; 0 ignored; 0 measured</w:t>
      </w:r>
    </w:p>
    <w:p w14:paraId="438DD0A7" w14:textId="77777777" w:rsidR="00F2322D" w:rsidRDefault="00F2322D">
      <w:pPr>
        <w:pStyle w:val="CodeB"/>
      </w:pPr>
    </w:p>
    <w:p w14:paraId="328A5F80" w14:textId="77777777" w:rsidR="00F2322D" w:rsidRDefault="0074630F">
      <w:pPr>
        <w:pStyle w:val="CodeB"/>
      </w:pPr>
      <w:r>
        <w:t xml:space="preserve">   Doc-tests adder</w:t>
      </w:r>
    </w:p>
    <w:p w14:paraId="017E7A42" w14:textId="77777777" w:rsidR="00F2322D" w:rsidRDefault="00F2322D">
      <w:pPr>
        <w:pStyle w:val="CodeB"/>
      </w:pPr>
    </w:p>
    <w:p w14:paraId="6C24F7C3" w14:textId="77777777" w:rsidR="00F2322D" w:rsidRDefault="0074630F">
      <w:pPr>
        <w:pStyle w:val="CodeB"/>
      </w:pPr>
      <w:r>
        <w:t>running 0 tests</w:t>
      </w:r>
    </w:p>
    <w:p w14:paraId="6141E01C" w14:textId="77777777" w:rsidR="00F2322D" w:rsidRDefault="00F2322D">
      <w:pPr>
        <w:pStyle w:val="CodeB"/>
      </w:pPr>
    </w:p>
    <w:p w14:paraId="373F89AF" w14:textId="77777777" w:rsidR="00F2322D" w:rsidRDefault="0074630F">
      <w:pPr>
        <w:pStyle w:val="CodeC"/>
        <w:rPr>
          <w:rFonts w:ascii="Microsoft YaHei" w:eastAsia="Microsoft YaHei" w:hAnsi="Microsoft YaHei" w:cs="Segoe UI"/>
          <w:sz w:val="22"/>
          <w:szCs w:val="22"/>
        </w:rPr>
      </w:pPr>
      <w:r>
        <w:t>test result: ok. 0 passed; 0 failed; 0 ignored; 0 measured</w:t>
      </w:r>
      <w:r>
        <w:rPr>
          <w:rFonts w:ascii="Microsoft YaHei" w:eastAsia="Microsoft YaHei" w:hAnsi="Microsoft YaHei" w:cs="Segoe UI"/>
          <w:sz w:val="22"/>
          <w:szCs w:val="22"/>
        </w:rPr>
        <w:t xml:space="preserve"> </w:t>
      </w:r>
    </w:p>
    <w:p w14:paraId="1B91CD8D" w14:textId="77777777" w:rsidR="00F2322D" w:rsidRDefault="0074630F">
      <w:pPr>
        <w:pStyle w:val="Body"/>
        <w:rPr>
          <w:rFonts w:eastAsia="Microsoft YaHei"/>
        </w:rPr>
      </w:pPr>
      <w:r>
        <w:rPr>
          <w:rFonts w:eastAsia="Microsoft YaHei"/>
        </w:rPr>
        <w:t xml:space="preserve">Now we have three sections of output: the unit tests, the integration test, and the doc tests. The first section for the unit tests is the same as we have been seeing: one line for each unit test (we have one named </w:t>
      </w:r>
      <w:r>
        <w:rPr>
          <w:rStyle w:val="Literal"/>
        </w:rPr>
        <w:t>internal</w:t>
      </w:r>
      <w:r>
        <w:rPr>
          <w:rFonts w:eastAsia="Microsoft YaHei"/>
        </w:rPr>
        <w:t xml:space="preserve"> that we added in Listing 11-12), then a summary line for the unit tests.</w:t>
      </w:r>
    </w:p>
    <w:p w14:paraId="43875EEF" w14:textId="77777777" w:rsidR="00F2322D" w:rsidRDefault="0074630F">
      <w:pPr>
        <w:pStyle w:val="Body"/>
        <w:rPr>
          <w:rFonts w:eastAsia="Microsoft YaHei"/>
        </w:rPr>
      </w:pPr>
      <w:r>
        <w:rPr>
          <w:rFonts w:eastAsia="Microsoft YaHei"/>
        </w:rPr>
        <w:t xml:space="preserve">The integration tests section starts with the line that says </w:t>
      </w:r>
      <w:r>
        <w:rPr>
          <w:rStyle w:val="Literal"/>
        </w:rPr>
        <w:t>Running target/debug/deps/integration-test-ce99bcc2479f4607</w:t>
      </w:r>
      <w:r>
        <w:rPr>
          <w:rFonts w:eastAsia="Microsoft YaHei"/>
        </w:rPr>
        <w:t xml:space="preserve"> (the hash at the end of your output will be different). Then there’s a line for each test function in that integration test, and a summary line for the results of the integration test just before the </w:t>
      </w:r>
      <w:r>
        <w:rPr>
          <w:rStyle w:val="Literal"/>
        </w:rPr>
        <w:t>Doc-tests adder</w:t>
      </w:r>
      <w:r>
        <w:rPr>
          <w:rFonts w:eastAsia="Microsoft YaHei"/>
        </w:rPr>
        <w:t xml:space="preserve"> section starts.</w:t>
      </w:r>
    </w:p>
    <w:p w14:paraId="3B51BFF4" w14:textId="77777777" w:rsidR="00F2322D" w:rsidRDefault="0074630F">
      <w:pPr>
        <w:pStyle w:val="Body"/>
        <w:rPr>
          <w:rFonts w:eastAsia="Microsoft YaHei"/>
        </w:rPr>
      </w:pPr>
      <w:r>
        <w:rPr>
          <w:rFonts w:eastAsia="Microsoft YaHei"/>
        </w:rPr>
        <w:t xml:space="preserve">Note that adding more unit test functions in any </w:t>
      </w:r>
      <w:proofErr w:type="spellStart"/>
      <w:r>
        <w:rPr>
          <w:rStyle w:val="EmphasisItalic"/>
          <w:rFonts w:eastAsia="Microsoft YaHei"/>
        </w:rPr>
        <w:t>src</w:t>
      </w:r>
      <w:proofErr w:type="spellEnd"/>
      <w:r>
        <w:rPr>
          <w:rFonts w:eastAsia="Microsoft YaHei"/>
        </w:rPr>
        <w:t xml:space="preserve"> file will add more test result lines to the unit tests section. Adding more test functions to the integration test file we created will add more lines to the integration test section. Each integration test file gets its own section, so if we add more files in the </w:t>
      </w:r>
      <w:r>
        <w:rPr>
          <w:rStyle w:val="EmphasisItalic"/>
          <w:rFonts w:eastAsia="Microsoft YaHei"/>
        </w:rPr>
        <w:t>tests</w:t>
      </w:r>
      <w:r>
        <w:rPr>
          <w:rFonts w:eastAsia="Microsoft YaHei"/>
        </w:rPr>
        <w:t xml:space="preserve"> directory, there will be more integration test sections.</w:t>
      </w:r>
    </w:p>
    <w:p w14:paraId="4A3DD845" w14:textId="77777777" w:rsidR="00F2322D" w:rsidRDefault="0074630F">
      <w:pPr>
        <w:pStyle w:val="Body"/>
        <w:rPr>
          <w:rFonts w:eastAsia="Microsoft YaHei"/>
        </w:rPr>
      </w:pPr>
      <w:r>
        <w:rPr>
          <w:rFonts w:eastAsia="Microsoft YaHei"/>
        </w:rPr>
        <w:t xml:space="preserve">We can still run a particular integration test function by specifying the test function’s name as an argument to </w:t>
      </w:r>
      <w:r>
        <w:rPr>
          <w:rStyle w:val="Literal"/>
        </w:rPr>
        <w:t>cargo test</w:t>
      </w:r>
      <w:r>
        <w:rPr>
          <w:rFonts w:eastAsia="Microsoft YaHei"/>
        </w:rPr>
        <w:t xml:space="preserve">. To run all of the tests in a particular integration test file, use the </w:t>
      </w:r>
      <w:r>
        <w:rPr>
          <w:rStyle w:val="Literal"/>
        </w:rPr>
        <w:t>--test</w:t>
      </w:r>
      <w:r>
        <w:rPr>
          <w:rFonts w:eastAsia="Microsoft YaHei"/>
        </w:rPr>
        <w:t xml:space="preserve"> argument of </w:t>
      </w:r>
      <w:r>
        <w:rPr>
          <w:rStyle w:val="Literal"/>
        </w:rPr>
        <w:t>cargo test</w:t>
      </w:r>
      <w:r>
        <w:rPr>
          <w:rFonts w:eastAsia="Microsoft YaHei"/>
        </w:rPr>
        <w:t xml:space="preserve"> followed by the name of the file:</w:t>
      </w:r>
    </w:p>
    <w:p w14:paraId="419EA6BC" w14:textId="77777777" w:rsidR="00F2322D" w:rsidRDefault="0074630F">
      <w:pPr>
        <w:pStyle w:val="CodeA"/>
      </w:pPr>
      <w:r>
        <w:lastRenderedPageBreak/>
        <w:t>$ cargo test --</w:t>
      </w:r>
      <w:proofErr w:type="spellStart"/>
      <w:r>
        <w:t>test</w:t>
      </w:r>
      <w:proofErr w:type="spellEnd"/>
      <w:r>
        <w:t xml:space="preserve"> </w:t>
      </w:r>
      <w:proofErr w:type="spellStart"/>
      <w:r>
        <w:t>integration_test</w:t>
      </w:r>
      <w:proofErr w:type="spellEnd"/>
    </w:p>
    <w:p w14:paraId="7E6F41B3" w14:textId="77777777" w:rsidR="00F2322D" w:rsidRDefault="0074630F">
      <w:pPr>
        <w:pStyle w:val="CodeB"/>
      </w:pPr>
      <w:r>
        <w:t xml:space="preserve">    Finished </w:t>
      </w:r>
      <w:del w:id="124" w:author="Carol Nichols" w:date="2017-07-09T20:17:00Z">
        <w:r>
          <w:delText>debug</w:delText>
        </w:r>
      </w:del>
      <w:ins w:id="125" w:author="Carol Nichols" w:date="2017-07-09T20:17:00Z">
        <w:r>
          <w:t>dev</w:t>
        </w:r>
      </w:ins>
      <w:r>
        <w:t xml:space="preserve"> [</w:t>
      </w:r>
      <w:proofErr w:type="spellStart"/>
      <w:r>
        <w:t>unoptimized</w:t>
      </w:r>
      <w:proofErr w:type="spellEnd"/>
      <w:r>
        <w:t xml:space="preserve"> + </w:t>
      </w:r>
      <w:proofErr w:type="spellStart"/>
      <w:r>
        <w:t>debuginfo</w:t>
      </w:r>
      <w:proofErr w:type="spellEnd"/>
      <w:r>
        <w:t>] target(s) in 0.0 secs</w:t>
      </w:r>
    </w:p>
    <w:p w14:paraId="0D387434" w14:textId="77777777" w:rsidR="00F2322D" w:rsidRDefault="0074630F">
      <w:pPr>
        <w:pStyle w:val="CodeB"/>
      </w:pPr>
      <w:r>
        <w:t xml:space="preserve">     Running target/debug/integration_test-952a27e0126bb565</w:t>
      </w:r>
    </w:p>
    <w:p w14:paraId="49CEB240" w14:textId="77777777" w:rsidR="00F2322D" w:rsidRDefault="00F2322D">
      <w:pPr>
        <w:pStyle w:val="CodeB"/>
      </w:pPr>
    </w:p>
    <w:p w14:paraId="19992668" w14:textId="77777777" w:rsidR="00F2322D" w:rsidRDefault="0074630F">
      <w:pPr>
        <w:pStyle w:val="CodeB"/>
      </w:pPr>
      <w:r>
        <w:t>running 1 test</w:t>
      </w:r>
    </w:p>
    <w:p w14:paraId="23631F80" w14:textId="77777777" w:rsidR="00F2322D" w:rsidRDefault="0074630F">
      <w:pPr>
        <w:pStyle w:val="CodeB"/>
      </w:pPr>
      <w:r>
        <w:t xml:space="preserve">test </w:t>
      </w:r>
      <w:proofErr w:type="spellStart"/>
      <w:r>
        <w:t>it_adds_two</w:t>
      </w:r>
      <w:proofErr w:type="spellEnd"/>
      <w:r>
        <w:t xml:space="preserve"> ... ok</w:t>
      </w:r>
    </w:p>
    <w:p w14:paraId="2CBC426D" w14:textId="77777777" w:rsidR="00F2322D" w:rsidRDefault="00F2322D">
      <w:pPr>
        <w:pStyle w:val="CodeB"/>
      </w:pPr>
    </w:p>
    <w:p w14:paraId="4D4D09AB" w14:textId="77777777" w:rsidR="00F2322D" w:rsidRDefault="0074630F">
      <w:pPr>
        <w:pStyle w:val="CodeC"/>
      </w:pPr>
      <w:r>
        <w:t>test result: ok. 1 passed; 0 failed; 0 ignored; 0 measured</w:t>
      </w:r>
    </w:p>
    <w:p w14:paraId="1F78B632" w14:textId="77777777" w:rsidR="00F2322D" w:rsidRDefault="0074630F">
      <w:pPr>
        <w:pStyle w:val="Body"/>
        <w:rPr>
          <w:rFonts w:eastAsia="Microsoft YaHei"/>
        </w:rPr>
      </w:pPr>
      <w:r>
        <w:rPr>
          <w:rFonts w:eastAsia="Microsoft YaHei"/>
        </w:rPr>
        <w:t xml:space="preserve">This tests only the file that we specified from the </w:t>
      </w:r>
      <w:r>
        <w:rPr>
          <w:rStyle w:val="EmphasisItalic"/>
          <w:rFonts w:eastAsia="Microsoft YaHei"/>
        </w:rPr>
        <w:t>tests</w:t>
      </w:r>
      <w:r>
        <w:rPr>
          <w:rFonts w:eastAsia="Microsoft YaHei"/>
        </w:rPr>
        <w:t xml:space="preserve"> directory.</w:t>
      </w:r>
    </w:p>
    <w:p w14:paraId="74F2642B" w14:textId="77777777" w:rsidR="00F2322D" w:rsidRDefault="0074630F">
      <w:pPr>
        <w:pStyle w:val="HeadC"/>
        <w:rPr>
          <w:rFonts w:eastAsia="Microsoft YaHei"/>
          <w:sz w:val="24"/>
          <w:szCs w:val="24"/>
        </w:rPr>
      </w:pPr>
      <w:bookmarkStart w:id="126" w:name="_Toc485369488"/>
      <w:bookmarkStart w:id="127" w:name="submodules-in-integration-tests"/>
      <w:bookmarkEnd w:id="126"/>
      <w:bookmarkEnd w:id="127"/>
      <w:r>
        <w:rPr>
          <w:rFonts w:eastAsia="Microsoft YaHei"/>
        </w:rPr>
        <w:t>Submodules in Integration Tests</w:t>
      </w:r>
    </w:p>
    <w:p w14:paraId="11F9B4D1" w14:textId="77777777" w:rsidR="00F2322D" w:rsidRDefault="0074630F">
      <w:pPr>
        <w:pStyle w:val="BodyFirst"/>
        <w:rPr>
          <w:rFonts w:eastAsia="Microsoft YaHei"/>
        </w:rPr>
      </w:pPr>
      <w:r>
        <w:rPr>
          <w:rFonts w:eastAsia="Microsoft YaHei"/>
        </w:rPr>
        <w:t xml:space="preserve">As you add more integration tests, you may want to make more than one file in the </w:t>
      </w:r>
      <w:r>
        <w:rPr>
          <w:rStyle w:val="EmphasisItalic"/>
          <w:rFonts w:eastAsia="Microsoft YaHei"/>
        </w:rPr>
        <w:t>tests</w:t>
      </w:r>
      <w:r>
        <w:rPr>
          <w:rFonts w:eastAsia="Microsoft YaHei"/>
        </w:rPr>
        <w:t xml:space="preserve"> directory to help organize them; for example, to group the test functions by the functionality they’re testing. As we mentioned, each file in the </w:t>
      </w:r>
      <w:r>
        <w:rPr>
          <w:rStyle w:val="EmphasisItalic"/>
          <w:rFonts w:eastAsia="Microsoft YaHei"/>
        </w:rPr>
        <w:t>tests</w:t>
      </w:r>
      <w:r>
        <w:rPr>
          <w:rFonts w:eastAsia="Microsoft YaHei"/>
        </w:rPr>
        <w:t xml:space="preserve"> directory is compiled as its own separate crate.</w:t>
      </w:r>
    </w:p>
    <w:p w14:paraId="339A7EAF" w14:textId="77777777" w:rsidR="00F2322D" w:rsidRDefault="0074630F">
      <w:pPr>
        <w:pStyle w:val="Body"/>
        <w:rPr>
          <w:rFonts w:eastAsia="Microsoft YaHei"/>
        </w:rPr>
      </w:pPr>
      <w:r>
        <w:rPr>
          <w:rFonts w:eastAsia="Microsoft YaHei"/>
        </w:rPr>
        <w:t xml:space="preserve">Treating each integration test file as its own crate is useful to create separate scopes that are more like the way end users will be using your crate. However, this means files in the </w:t>
      </w:r>
      <w:r>
        <w:rPr>
          <w:rStyle w:val="EmphasisItalic"/>
          <w:rFonts w:eastAsia="Microsoft YaHei"/>
        </w:rPr>
        <w:t>tests</w:t>
      </w:r>
      <w:r>
        <w:rPr>
          <w:rFonts w:eastAsia="Microsoft YaHei"/>
        </w:rPr>
        <w:t xml:space="preserve"> directory don’t share the same behavior as files in </w:t>
      </w:r>
      <w:proofErr w:type="spellStart"/>
      <w:r>
        <w:rPr>
          <w:rStyle w:val="EmphasisItalic"/>
          <w:rFonts w:eastAsia="Microsoft YaHei"/>
        </w:rPr>
        <w:t>src</w:t>
      </w:r>
      <w:proofErr w:type="spellEnd"/>
      <w:r>
        <w:rPr>
          <w:rFonts w:eastAsia="Microsoft YaHei"/>
        </w:rPr>
        <w:t xml:space="preserve"> do that we learned about in Chapter 7 regarding how to separate code into modules and files.</w:t>
      </w:r>
    </w:p>
    <w:p w14:paraId="48FAC15C" w14:textId="77777777" w:rsidR="00F2322D" w:rsidRDefault="0074630F">
      <w:pPr>
        <w:pStyle w:val="Body"/>
        <w:rPr>
          <w:rFonts w:eastAsia="Microsoft YaHei"/>
        </w:rPr>
      </w:pPr>
      <w:r>
        <w:rPr>
          <w:rFonts w:eastAsia="Microsoft YaHei"/>
        </w:rPr>
        <w:t xml:space="preserve">The different behavior of files in the </w:t>
      </w:r>
      <w:r>
        <w:rPr>
          <w:rStyle w:val="EmphasisItalic"/>
          <w:rFonts w:eastAsia="Microsoft YaHei"/>
        </w:rPr>
        <w:t>tests</w:t>
      </w:r>
      <w:r>
        <w:rPr>
          <w:rFonts w:eastAsia="Microsoft YaHei"/>
        </w:rPr>
        <w:t xml:space="preserve"> directory is usually most noticeable if you have a set of helper functions that would be useful in multiple integration test files, and you try to follow the steps from Chapter 7 to extract them into a common module. For example, if we create </w:t>
      </w:r>
      <w:r>
        <w:rPr>
          <w:rStyle w:val="EmphasisItalic"/>
          <w:rFonts w:eastAsia="Microsoft YaHei"/>
        </w:rPr>
        <w:t>tests/common.rs</w:t>
      </w:r>
      <w:r>
        <w:rPr>
          <w:rFonts w:eastAsia="Microsoft YaHei"/>
        </w:rPr>
        <w:t xml:space="preserve"> and place this function named </w:t>
      </w:r>
      <w:r>
        <w:rPr>
          <w:rStyle w:val="Literal"/>
        </w:rPr>
        <w:t>setup</w:t>
      </w:r>
      <w:r>
        <w:rPr>
          <w:rFonts w:eastAsia="Microsoft YaHei"/>
        </w:rPr>
        <w:t xml:space="preserve"> in it, where we could put some code that we want to be able to call from multiple test functions in multiple test files:</w:t>
      </w:r>
    </w:p>
    <w:p w14:paraId="56D8D2B1" w14:textId="77777777" w:rsidR="00F2322D" w:rsidRDefault="0074630F">
      <w:pPr>
        <w:pStyle w:val="ProductionDirective"/>
        <w:rPr>
          <w:rFonts w:eastAsia="Microsoft YaHei"/>
        </w:rPr>
      </w:pPr>
      <w:r>
        <w:rPr>
          <w:rFonts w:eastAsia="Microsoft YaHei"/>
        </w:rPr>
        <w:t>Filename: tests/common.rs</w:t>
      </w:r>
    </w:p>
    <w:p w14:paraId="5717BC32" w14:textId="77777777" w:rsidR="00F2322D" w:rsidRDefault="0074630F">
      <w:pPr>
        <w:pStyle w:val="CodeA"/>
      </w:pPr>
      <w:r>
        <w:t xml:space="preserve">pub </w:t>
      </w:r>
      <w:proofErr w:type="spellStart"/>
      <w:r>
        <w:t>fn</w:t>
      </w:r>
      <w:proofErr w:type="spellEnd"/>
      <w:r>
        <w:t xml:space="preserve"> setup() {</w:t>
      </w:r>
    </w:p>
    <w:p w14:paraId="449BB995" w14:textId="77777777" w:rsidR="00F2322D" w:rsidRDefault="0074630F">
      <w:pPr>
        <w:pStyle w:val="CodeB"/>
      </w:pPr>
      <w:r>
        <w:t xml:space="preserve">    // setup code specific to your library's tests would go here</w:t>
      </w:r>
    </w:p>
    <w:p w14:paraId="252B66CB" w14:textId="77777777" w:rsidR="00F2322D" w:rsidRDefault="0074630F">
      <w:pPr>
        <w:pStyle w:val="CodeC"/>
      </w:pPr>
      <w:r>
        <w:t>}</w:t>
      </w:r>
    </w:p>
    <w:p w14:paraId="0D132F2C" w14:textId="77777777" w:rsidR="00F2322D" w:rsidRDefault="0074630F">
      <w:pPr>
        <w:pStyle w:val="Body"/>
        <w:rPr>
          <w:rFonts w:eastAsia="Microsoft YaHei"/>
        </w:rPr>
      </w:pPr>
      <w:r>
        <w:rPr>
          <w:rFonts w:eastAsia="Microsoft YaHei"/>
        </w:rPr>
        <w:t xml:space="preserve">If we run the tests again, we’ll see a new section in the test output for the </w:t>
      </w:r>
      <w:r>
        <w:rPr>
          <w:rStyle w:val="EmphasisItalic"/>
          <w:rFonts w:eastAsia="Microsoft YaHei"/>
        </w:rPr>
        <w:t>common.rs</w:t>
      </w:r>
      <w:r>
        <w:rPr>
          <w:rFonts w:eastAsia="Microsoft YaHei"/>
        </w:rPr>
        <w:t xml:space="preserve"> file, even though this file doesn’t contain any test functions, nor are we calling the </w:t>
      </w:r>
      <w:r>
        <w:rPr>
          <w:rStyle w:val="Literal"/>
        </w:rPr>
        <w:t>setup</w:t>
      </w:r>
      <w:r>
        <w:rPr>
          <w:rFonts w:eastAsia="Microsoft YaHei"/>
        </w:rPr>
        <w:t xml:space="preserve"> function from anywhere:</w:t>
      </w:r>
    </w:p>
    <w:p w14:paraId="34057204" w14:textId="77777777" w:rsidR="00F2322D" w:rsidRDefault="0074630F">
      <w:pPr>
        <w:pStyle w:val="CodeA"/>
      </w:pPr>
      <w:r>
        <w:t>running 1 test</w:t>
      </w:r>
    </w:p>
    <w:p w14:paraId="4FF3E4C9" w14:textId="77777777" w:rsidR="00F2322D" w:rsidRDefault="0074630F">
      <w:pPr>
        <w:pStyle w:val="CodeB"/>
      </w:pPr>
      <w:r>
        <w:lastRenderedPageBreak/>
        <w:t>test tests::internal ... ok</w:t>
      </w:r>
    </w:p>
    <w:p w14:paraId="5A9CCAFC" w14:textId="77777777" w:rsidR="00F2322D" w:rsidRDefault="00F2322D">
      <w:pPr>
        <w:pStyle w:val="CodeB"/>
      </w:pPr>
    </w:p>
    <w:p w14:paraId="4C2408D4" w14:textId="77777777" w:rsidR="00F2322D" w:rsidRDefault="0074630F">
      <w:pPr>
        <w:pStyle w:val="CodeB"/>
      </w:pPr>
      <w:r>
        <w:t>test result: ok. 1 passed; 0 failed; 0 ignored; 0 measured</w:t>
      </w:r>
    </w:p>
    <w:p w14:paraId="1D737A58" w14:textId="77777777" w:rsidR="00F2322D" w:rsidRDefault="00F2322D">
      <w:pPr>
        <w:pStyle w:val="CodeB"/>
      </w:pPr>
    </w:p>
    <w:p w14:paraId="722946D3" w14:textId="77777777" w:rsidR="00F2322D" w:rsidRDefault="0074630F">
      <w:pPr>
        <w:pStyle w:val="CodeB"/>
      </w:pPr>
      <w:r>
        <w:t xml:space="preserve">     Running target/debug/deps/common-b8b07b6f1be2db70</w:t>
      </w:r>
    </w:p>
    <w:p w14:paraId="348F0A15" w14:textId="77777777" w:rsidR="00F2322D" w:rsidRDefault="00F2322D">
      <w:pPr>
        <w:pStyle w:val="CodeB"/>
      </w:pPr>
    </w:p>
    <w:p w14:paraId="6E82A42A" w14:textId="77777777" w:rsidR="00F2322D" w:rsidRDefault="0074630F">
      <w:pPr>
        <w:pStyle w:val="CodeB"/>
      </w:pPr>
      <w:r>
        <w:t>running 0 tests</w:t>
      </w:r>
    </w:p>
    <w:p w14:paraId="24E0C59D" w14:textId="77777777" w:rsidR="00F2322D" w:rsidRDefault="00F2322D">
      <w:pPr>
        <w:pStyle w:val="CodeB"/>
      </w:pPr>
    </w:p>
    <w:p w14:paraId="5E09D04E" w14:textId="77777777" w:rsidR="00F2322D" w:rsidRDefault="0074630F">
      <w:pPr>
        <w:pStyle w:val="CodeB"/>
      </w:pPr>
      <w:r>
        <w:t>test result: ok. 0 passed; 0 failed; 0 ignored; 0 measured</w:t>
      </w:r>
    </w:p>
    <w:p w14:paraId="398929FC" w14:textId="77777777" w:rsidR="00F2322D" w:rsidRDefault="00F2322D">
      <w:pPr>
        <w:pStyle w:val="CodeB"/>
      </w:pPr>
    </w:p>
    <w:p w14:paraId="5E1C86BB" w14:textId="77777777" w:rsidR="00F2322D" w:rsidRDefault="0074630F">
      <w:pPr>
        <w:pStyle w:val="CodeB"/>
      </w:pPr>
      <w:r>
        <w:t xml:space="preserve">     Running target/debug/deps/integration_test-d993c68b431d39df</w:t>
      </w:r>
    </w:p>
    <w:p w14:paraId="07699A24" w14:textId="77777777" w:rsidR="00F2322D" w:rsidRDefault="00F2322D">
      <w:pPr>
        <w:pStyle w:val="CodeB"/>
      </w:pPr>
    </w:p>
    <w:p w14:paraId="794B0142" w14:textId="77777777" w:rsidR="00F2322D" w:rsidRDefault="0074630F">
      <w:pPr>
        <w:pStyle w:val="CodeB"/>
      </w:pPr>
      <w:r>
        <w:t>running 1 test</w:t>
      </w:r>
    </w:p>
    <w:p w14:paraId="4D7C4B4B" w14:textId="77777777" w:rsidR="00F2322D" w:rsidRDefault="0074630F">
      <w:pPr>
        <w:pStyle w:val="CodeB"/>
      </w:pPr>
      <w:r>
        <w:t xml:space="preserve">test </w:t>
      </w:r>
      <w:proofErr w:type="spellStart"/>
      <w:r>
        <w:t>it_adds_two</w:t>
      </w:r>
      <w:proofErr w:type="spellEnd"/>
      <w:r>
        <w:t xml:space="preserve"> ... ok</w:t>
      </w:r>
    </w:p>
    <w:p w14:paraId="34616213" w14:textId="77777777" w:rsidR="00F2322D" w:rsidRDefault="00F2322D">
      <w:pPr>
        <w:pStyle w:val="CodeB"/>
      </w:pPr>
    </w:p>
    <w:p w14:paraId="16FC46FA" w14:textId="77777777" w:rsidR="00F2322D" w:rsidRDefault="0074630F">
      <w:pPr>
        <w:pStyle w:val="CodeB"/>
      </w:pPr>
      <w:r>
        <w:t>test result: ok. 1 passed; 0 failed; 0 ignored; 0 measured</w:t>
      </w:r>
    </w:p>
    <w:p w14:paraId="673B90A7" w14:textId="77777777" w:rsidR="00F2322D" w:rsidRDefault="00F2322D">
      <w:pPr>
        <w:pStyle w:val="CodeB"/>
      </w:pPr>
    </w:p>
    <w:p w14:paraId="73293A78" w14:textId="77777777" w:rsidR="00F2322D" w:rsidRDefault="0074630F">
      <w:pPr>
        <w:pStyle w:val="CodeB"/>
      </w:pPr>
      <w:r>
        <w:t xml:space="preserve">   Doc-tests adder</w:t>
      </w:r>
    </w:p>
    <w:p w14:paraId="0FB50BB4" w14:textId="77777777" w:rsidR="00F2322D" w:rsidRDefault="00F2322D">
      <w:pPr>
        <w:pStyle w:val="CodeB"/>
      </w:pPr>
    </w:p>
    <w:p w14:paraId="2F8EA07B" w14:textId="77777777" w:rsidR="00F2322D" w:rsidRDefault="0074630F">
      <w:pPr>
        <w:pStyle w:val="CodeB"/>
      </w:pPr>
      <w:r>
        <w:t>running 0 tests</w:t>
      </w:r>
    </w:p>
    <w:p w14:paraId="0DAF48FB" w14:textId="77777777" w:rsidR="00F2322D" w:rsidRDefault="00F2322D">
      <w:pPr>
        <w:pStyle w:val="CodeB"/>
      </w:pPr>
    </w:p>
    <w:p w14:paraId="188F84CD" w14:textId="77777777" w:rsidR="00F2322D" w:rsidRDefault="0074630F">
      <w:pPr>
        <w:pStyle w:val="CodeC"/>
      </w:pPr>
      <w:r>
        <w:t>test result: ok. 0 passed; 0 failed; 0 ignored; 0 measured</w:t>
      </w:r>
    </w:p>
    <w:p w14:paraId="54E6681D" w14:textId="77777777" w:rsidR="00F2322D" w:rsidRDefault="0074630F">
      <w:pPr>
        <w:pStyle w:val="Body"/>
        <w:rPr>
          <w:rFonts w:eastAsia="Microsoft YaHei"/>
        </w:rPr>
      </w:pPr>
      <w:r>
        <w:rPr>
          <w:rFonts w:eastAsia="Microsoft YaHei"/>
        </w:rPr>
        <w:t xml:space="preserve">Having </w:t>
      </w:r>
      <w:r>
        <w:rPr>
          <w:rStyle w:val="Literal"/>
        </w:rPr>
        <w:t>common</w:t>
      </w:r>
      <w:r>
        <w:rPr>
          <w:rFonts w:eastAsia="Microsoft YaHei"/>
        </w:rPr>
        <w:t xml:space="preserve"> show up in the test results with </w:t>
      </w:r>
      <w:r>
        <w:rPr>
          <w:rStyle w:val="Literal"/>
        </w:rPr>
        <w:t>running 0 tests</w:t>
      </w:r>
      <w:r>
        <w:rPr>
          <w:rFonts w:eastAsia="Microsoft YaHei"/>
        </w:rPr>
        <w:t xml:space="preserve"> displayed for it is not what we wanted; we just wanted to be able to share some code with the other integration test files.</w:t>
      </w:r>
    </w:p>
    <w:p w14:paraId="263510DB" w14:textId="77777777" w:rsidR="00F2322D" w:rsidRDefault="0074630F">
      <w:pPr>
        <w:pStyle w:val="Body"/>
        <w:rPr>
          <w:rFonts w:eastAsia="Microsoft YaHei"/>
        </w:rPr>
      </w:pPr>
      <w:r>
        <w:rPr>
          <w:rFonts w:eastAsia="Microsoft YaHei"/>
        </w:rPr>
        <w:t xml:space="preserve">In order to not have </w:t>
      </w:r>
      <w:r>
        <w:rPr>
          <w:rStyle w:val="Literal"/>
        </w:rPr>
        <w:t>common</w:t>
      </w:r>
      <w:r>
        <w:rPr>
          <w:rFonts w:eastAsia="Microsoft YaHei"/>
        </w:rPr>
        <w:t xml:space="preserve"> show up in the test output, we need to use the other method of extracting code into a file that we learned about in Chapter 7: instead of creating </w:t>
      </w:r>
      <w:r>
        <w:rPr>
          <w:rStyle w:val="EmphasisItalic"/>
          <w:rFonts w:eastAsia="Microsoft YaHei"/>
        </w:rPr>
        <w:t>tests/common.rs</w:t>
      </w:r>
      <w:r>
        <w:rPr>
          <w:rFonts w:eastAsia="Microsoft YaHei"/>
        </w:rPr>
        <w:t xml:space="preserve">, we’ll create </w:t>
      </w:r>
      <w:r>
        <w:rPr>
          <w:rStyle w:val="EmphasisItalic"/>
          <w:rFonts w:eastAsia="Microsoft YaHei"/>
        </w:rPr>
        <w:t>tests/common/mod.rs</w:t>
      </w:r>
      <w:r>
        <w:rPr>
          <w:rFonts w:eastAsia="Microsoft YaHei"/>
        </w:rPr>
        <w:t xml:space="preserve">. When we move the </w:t>
      </w:r>
      <w:r>
        <w:rPr>
          <w:rStyle w:val="Literal"/>
        </w:rPr>
        <w:t>setup</w:t>
      </w:r>
      <w:r>
        <w:rPr>
          <w:rFonts w:eastAsia="Microsoft YaHei"/>
        </w:rPr>
        <w:t xml:space="preserve"> function code into </w:t>
      </w:r>
      <w:r>
        <w:rPr>
          <w:rStyle w:val="EmphasisItalic"/>
          <w:rFonts w:eastAsia="Microsoft YaHei"/>
        </w:rPr>
        <w:t>tests/common/mod.rs</w:t>
      </w:r>
      <w:r>
        <w:rPr>
          <w:rFonts w:eastAsia="Microsoft YaHei"/>
        </w:rPr>
        <w:t xml:space="preserve"> and get rid of the </w:t>
      </w:r>
      <w:r>
        <w:rPr>
          <w:rStyle w:val="EmphasisItalic"/>
          <w:rFonts w:eastAsia="Microsoft YaHei"/>
        </w:rPr>
        <w:t>tests/common.rs</w:t>
      </w:r>
      <w:r>
        <w:rPr>
          <w:rFonts w:eastAsia="Microsoft YaHei"/>
        </w:rPr>
        <w:t xml:space="preserve"> file, the section in the test output will no longer show up. Files in subdirectories of the </w:t>
      </w:r>
      <w:r>
        <w:rPr>
          <w:rStyle w:val="EmphasisItalic"/>
          <w:rFonts w:eastAsia="Microsoft YaHei"/>
        </w:rPr>
        <w:t>tests</w:t>
      </w:r>
      <w:r>
        <w:rPr>
          <w:rFonts w:eastAsia="Microsoft YaHei"/>
        </w:rPr>
        <w:t xml:space="preserve"> directory do not get compiled as separate crates or have sections in the test output.</w:t>
      </w:r>
    </w:p>
    <w:p w14:paraId="5CD45FBF" w14:textId="77777777" w:rsidR="00F2322D" w:rsidRDefault="0074630F">
      <w:pPr>
        <w:pStyle w:val="Body"/>
        <w:rPr>
          <w:rFonts w:eastAsia="Microsoft YaHei"/>
        </w:rPr>
      </w:pPr>
      <w:r>
        <w:rPr>
          <w:rFonts w:eastAsia="Microsoft YaHei"/>
        </w:rPr>
        <w:t xml:space="preserve">Once we have </w:t>
      </w:r>
      <w:r>
        <w:rPr>
          <w:rStyle w:val="EmphasisItalic"/>
          <w:rFonts w:eastAsia="Microsoft YaHei"/>
        </w:rPr>
        <w:t>tests/common/mod.rs</w:t>
      </w:r>
      <w:r>
        <w:rPr>
          <w:rFonts w:eastAsia="Microsoft YaHei"/>
        </w:rPr>
        <w:t xml:space="preserve">, we can use it from any of the integration test files as a module. Here’s an example of calling the </w:t>
      </w:r>
      <w:r>
        <w:rPr>
          <w:rStyle w:val="Literal"/>
        </w:rPr>
        <w:t>setup</w:t>
      </w:r>
      <w:r>
        <w:rPr>
          <w:rFonts w:eastAsia="Microsoft YaHei"/>
        </w:rPr>
        <w:t xml:space="preserve"> function from the </w:t>
      </w:r>
      <w:proofErr w:type="spellStart"/>
      <w:r>
        <w:rPr>
          <w:rStyle w:val="Literal"/>
        </w:rPr>
        <w:t>it_adds_two</w:t>
      </w:r>
      <w:proofErr w:type="spellEnd"/>
      <w:r>
        <w:rPr>
          <w:rFonts w:eastAsia="Microsoft YaHei"/>
        </w:rPr>
        <w:t xml:space="preserve"> test in </w:t>
      </w:r>
      <w:r>
        <w:rPr>
          <w:rStyle w:val="EmphasisItalic"/>
          <w:rFonts w:eastAsia="Microsoft YaHei"/>
        </w:rPr>
        <w:t>tests/integration_test.rs</w:t>
      </w:r>
      <w:r>
        <w:rPr>
          <w:rFonts w:eastAsia="Microsoft YaHei"/>
        </w:rPr>
        <w:t>:</w:t>
      </w:r>
    </w:p>
    <w:p w14:paraId="5A6A1972" w14:textId="77777777" w:rsidR="00F2322D" w:rsidRDefault="0074630F">
      <w:pPr>
        <w:pStyle w:val="ProductionDirective"/>
        <w:rPr>
          <w:rFonts w:eastAsia="Microsoft YaHei"/>
        </w:rPr>
      </w:pPr>
      <w:r>
        <w:rPr>
          <w:rFonts w:eastAsia="Microsoft YaHei"/>
        </w:rPr>
        <w:t>Filename: tests/integration_test.rs</w:t>
      </w:r>
    </w:p>
    <w:p w14:paraId="335F1C4E" w14:textId="77777777" w:rsidR="00F2322D" w:rsidRDefault="0074630F">
      <w:pPr>
        <w:pStyle w:val="CodeA"/>
      </w:pPr>
      <w:r>
        <w:lastRenderedPageBreak/>
        <w:t>extern crate adder;</w:t>
      </w:r>
    </w:p>
    <w:p w14:paraId="62CDB9C5" w14:textId="77777777" w:rsidR="00F2322D" w:rsidRDefault="00F2322D">
      <w:pPr>
        <w:pStyle w:val="CodeB"/>
      </w:pPr>
    </w:p>
    <w:p w14:paraId="095CA7D1" w14:textId="77777777" w:rsidR="00F2322D" w:rsidRDefault="0074630F">
      <w:pPr>
        <w:pStyle w:val="CodeB"/>
      </w:pPr>
      <w:r>
        <w:t>mod common;</w:t>
      </w:r>
    </w:p>
    <w:p w14:paraId="429EA9F5" w14:textId="77777777" w:rsidR="00F2322D" w:rsidRDefault="00F2322D">
      <w:pPr>
        <w:pStyle w:val="CodeB"/>
      </w:pPr>
    </w:p>
    <w:p w14:paraId="5BEAFC36" w14:textId="77777777" w:rsidR="00F2322D" w:rsidRDefault="0074630F">
      <w:pPr>
        <w:pStyle w:val="CodeB"/>
      </w:pPr>
      <w:r>
        <w:t>#[test]</w:t>
      </w:r>
    </w:p>
    <w:p w14:paraId="60DA8625" w14:textId="77777777" w:rsidR="00F2322D" w:rsidRDefault="0074630F">
      <w:pPr>
        <w:pStyle w:val="CodeB"/>
      </w:pPr>
      <w:proofErr w:type="spellStart"/>
      <w:r>
        <w:t>fn</w:t>
      </w:r>
      <w:proofErr w:type="spellEnd"/>
      <w:r>
        <w:t xml:space="preserve"> </w:t>
      </w:r>
      <w:proofErr w:type="spellStart"/>
      <w:r>
        <w:t>it_adds_two</w:t>
      </w:r>
      <w:proofErr w:type="spellEnd"/>
      <w:r>
        <w:t>() {</w:t>
      </w:r>
    </w:p>
    <w:p w14:paraId="3A59342D" w14:textId="77777777" w:rsidR="00F2322D" w:rsidRDefault="0074630F">
      <w:pPr>
        <w:pStyle w:val="CodeB"/>
      </w:pPr>
      <w:r>
        <w:t xml:space="preserve">    common::setup();</w:t>
      </w:r>
    </w:p>
    <w:p w14:paraId="0B336A0F" w14:textId="77777777" w:rsidR="00F2322D" w:rsidRDefault="0074630F">
      <w:pPr>
        <w:pStyle w:val="CodeB"/>
      </w:pPr>
      <w:r>
        <w:t xml:space="preserve">    </w:t>
      </w:r>
      <w:proofErr w:type="spellStart"/>
      <w:r>
        <w:t>assert_eq</w:t>
      </w:r>
      <w:proofErr w:type="spellEnd"/>
      <w:r>
        <w:t>!(4, adder::</w:t>
      </w:r>
      <w:proofErr w:type="spellStart"/>
      <w:r>
        <w:t>add_two</w:t>
      </w:r>
      <w:proofErr w:type="spellEnd"/>
      <w:r>
        <w:t>(2));</w:t>
      </w:r>
    </w:p>
    <w:p w14:paraId="4E786E68" w14:textId="77777777" w:rsidR="00F2322D" w:rsidRDefault="0074630F">
      <w:pPr>
        <w:pStyle w:val="CodeC"/>
      </w:pPr>
      <w:r>
        <w:t>}</w:t>
      </w:r>
    </w:p>
    <w:p w14:paraId="7D306504" w14:textId="77777777" w:rsidR="00F2322D" w:rsidRDefault="0074630F">
      <w:pPr>
        <w:pStyle w:val="Body"/>
        <w:rPr>
          <w:rFonts w:eastAsia="Microsoft YaHei"/>
        </w:rPr>
      </w:pPr>
      <w:r>
        <w:rPr>
          <w:rFonts w:eastAsia="Microsoft YaHei"/>
        </w:rPr>
        <w:t xml:space="preserve">Note the </w:t>
      </w:r>
      <w:r>
        <w:rPr>
          <w:rStyle w:val="Literal"/>
        </w:rPr>
        <w:t>mod common;</w:t>
      </w:r>
      <w:r>
        <w:rPr>
          <w:rFonts w:eastAsia="Microsoft YaHei"/>
        </w:rPr>
        <w:t xml:space="preserve"> declaration is the same as the module declarations we did in Chapter 7. Then in the test function, we can call the </w:t>
      </w:r>
      <w:r>
        <w:rPr>
          <w:rStyle w:val="Literal"/>
        </w:rPr>
        <w:t>common::setup()</w:t>
      </w:r>
      <w:r>
        <w:rPr>
          <w:rFonts w:eastAsia="Microsoft YaHei"/>
        </w:rPr>
        <w:t xml:space="preserve"> function.</w:t>
      </w:r>
    </w:p>
    <w:p w14:paraId="44A05778" w14:textId="77777777" w:rsidR="00F2322D" w:rsidRDefault="0074630F">
      <w:pPr>
        <w:pStyle w:val="HeadC"/>
        <w:rPr>
          <w:rFonts w:eastAsia="Microsoft YaHei"/>
          <w:sz w:val="24"/>
          <w:szCs w:val="24"/>
        </w:rPr>
      </w:pPr>
      <w:bookmarkStart w:id="128" w:name="_Toc485369489"/>
      <w:bookmarkStart w:id="129" w:name="integration-tests-for-binary-crates"/>
      <w:bookmarkEnd w:id="128"/>
      <w:bookmarkEnd w:id="129"/>
      <w:r>
        <w:rPr>
          <w:rFonts w:eastAsia="Microsoft YaHei"/>
        </w:rPr>
        <w:t>Integration Tests for Binary Crates</w:t>
      </w:r>
    </w:p>
    <w:p w14:paraId="56486ABD" w14:textId="77777777" w:rsidR="00F2322D" w:rsidRDefault="0074630F">
      <w:pPr>
        <w:pStyle w:val="BodyFirst"/>
        <w:rPr>
          <w:rFonts w:eastAsia="Microsoft YaHei"/>
        </w:rPr>
      </w:pPr>
      <w:r>
        <w:rPr>
          <w:rFonts w:eastAsia="Microsoft YaHei"/>
        </w:rPr>
        <w:t xml:space="preserve">If our project is a binary crate that only contains a </w:t>
      </w:r>
      <w:r>
        <w:rPr>
          <w:rStyle w:val="EmphasisItalic"/>
          <w:rFonts w:eastAsia="Microsoft YaHei"/>
        </w:rPr>
        <w:t>src/main.rs</w:t>
      </w:r>
      <w:r>
        <w:rPr>
          <w:rFonts w:eastAsia="Microsoft YaHei"/>
        </w:rPr>
        <w:t xml:space="preserve"> and does not have a </w:t>
      </w:r>
      <w:proofErr w:type="spellStart"/>
      <w:r>
        <w:rPr>
          <w:rStyle w:val="EmphasisItalic"/>
          <w:rFonts w:eastAsia="Microsoft YaHei"/>
        </w:rPr>
        <w:t>src</w:t>
      </w:r>
      <w:proofErr w:type="spellEnd"/>
      <w:r>
        <w:rPr>
          <w:rStyle w:val="EmphasisItalic"/>
          <w:rFonts w:eastAsia="Microsoft YaHei"/>
        </w:rPr>
        <w:t>/lib.rs</w:t>
      </w:r>
      <w:r>
        <w:rPr>
          <w:rFonts w:eastAsia="Microsoft YaHei"/>
        </w:rPr>
        <w:t xml:space="preserve">, we aren’t able to create integration tests in the </w:t>
      </w:r>
      <w:r>
        <w:rPr>
          <w:rStyle w:val="EmphasisItalic"/>
          <w:rFonts w:eastAsia="Microsoft YaHei"/>
        </w:rPr>
        <w:t>tests</w:t>
      </w:r>
      <w:r>
        <w:rPr>
          <w:rFonts w:eastAsia="Microsoft YaHei"/>
        </w:rPr>
        <w:t xml:space="preserve"> directory and use </w:t>
      </w:r>
      <w:r>
        <w:rPr>
          <w:rStyle w:val="Literal"/>
        </w:rPr>
        <w:t>extern crate</w:t>
      </w:r>
      <w:r>
        <w:rPr>
          <w:rFonts w:eastAsia="Microsoft YaHei"/>
        </w:rPr>
        <w:t xml:space="preserve"> to import functions defined in </w:t>
      </w:r>
      <w:proofErr w:type="spellStart"/>
      <w:r>
        <w:rPr>
          <w:rStyle w:val="EmphasisItalic"/>
          <w:rFonts w:eastAsia="Microsoft YaHei"/>
        </w:rPr>
        <w:t>src</w:t>
      </w:r>
      <w:proofErr w:type="spellEnd"/>
      <w:r>
        <w:rPr>
          <w:rStyle w:val="EmphasisItalic"/>
          <w:rFonts w:eastAsia="Microsoft YaHei"/>
        </w:rPr>
        <w:t>/main.rs</w:t>
      </w:r>
      <w:r>
        <w:rPr>
          <w:rFonts w:eastAsia="Microsoft YaHei"/>
        </w:rPr>
        <w:t>. Only library crates expose functions that other crates are able to call and use; binary crates are meant to be run on their own.</w:t>
      </w:r>
    </w:p>
    <w:p w14:paraId="3333ADD3" w14:textId="77777777" w:rsidR="00F2322D" w:rsidRDefault="0074630F">
      <w:pPr>
        <w:pStyle w:val="Body"/>
        <w:rPr>
          <w:rFonts w:eastAsia="Microsoft YaHei"/>
        </w:rPr>
      </w:pPr>
      <w:r>
        <w:rPr>
          <w:rFonts w:eastAsia="Microsoft YaHei"/>
        </w:rPr>
        <w:t xml:space="preserve">This is one of the reasons Rust projects that provide a binary have a straightforward </w:t>
      </w:r>
      <w:r>
        <w:rPr>
          <w:rStyle w:val="EmphasisItalic"/>
          <w:rFonts w:eastAsia="Microsoft YaHei"/>
        </w:rPr>
        <w:t>src/main.rs</w:t>
      </w:r>
      <w:r>
        <w:rPr>
          <w:rFonts w:eastAsia="Microsoft YaHei"/>
        </w:rPr>
        <w:t xml:space="preserve"> that calls logic that lives in </w:t>
      </w:r>
      <w:proofErr w:type="spellStart"/>
      <w:r>
        <w:rPr>
          <w:rStyle w:val="EmphasisItalic"/>
          <w:rFonts w:eastAsia="Microsoft YaHei"/>
        </w:rPr>
        <w:t>src</w:t>
      </w:r>
      <w:proofErr w:type="spellEnd"/>
      <w:r>
        <w:rPr>
          <w:rStyle w:val="EmphasisItalic"/>
          <w:rFonts w:eastAsia="Microsoft YaHei"/>
        </w:rPr>
        <w:t>/lib.rs</w:t>
      </w:r>
      <w:r>
        <w:rPr>
          <w:rFonts w:eastAsia="Microsoft YaHei"/>
        </w:rPr>
        <w:t xml:space="preserve">. With that structure, integration tests </w:t>
      </w:r>
      <w:r>
        <w:rPr>
          <w:rStyle w:val="EmphasisItalic"/>
          <w:rFonts w:eastAsia="Microsoft YaHei"/>
        </w:rPr>
        <w:t>can</w:t>
      </w:r>
      <w:r>
        <w:rPr>
          <w:rFonts w:eastAsia="Microsoft YaHei"/>
        </w:rPr>
        <w:t xml:space="preserve"> test the library crate by using </w:t>
      </w:r>
      <w:r>
        <w:rPr>
          <w:rStyle w:val="Literal"/>
        </w:rPr>
        <w:t>extern crate</w:t>
      </w:r>
      <w:r>
        <w:rPr>
          <w:rFonts w:eastAsia="Microsoft YaHei"/>
        </w:rPr>
        <w:t xml:space="preserve"> to cover the important functionality. If the important functionality works, the small amount of code in </w:t>
      </w:r>
      <w:r>
        <w:rPr>
          <w:rStyle w:val="EmphasisItalic"/>
          <w:rFonts w:eastAsia="Microsoft YaHei"/>
        </w:rPr>
        <w:t>src/main.rs</w:t>
      </w:r>
      <w:r>
        <w:rPr>
          <w:rFonts w:eastAsia="Microsoft YaHei"/>
        </w:rPr>
        <w:t xml:space="preserve"> will work as well, and that small amount of code does not need to be tested.</w:t>
      </w:r>
    </w:p>
    <w:p w14:paraId="60A05756" w14:textId="77777777" w:rsidR="00F2322D" w:rsidRDefault="0074630F">
      <w:pPr>
        <w:pStyle w:val="HeadA"/>
        <w:rPr>
          <w:rFonts w:eastAsia="Microsoft YaHei"/>
          <w:sz w:val="36"/>
          <w:szCs w:val="36"/>
        </w:rPr>
      </w:pPr>
      <w:bookmarkStart w:id="130" w:name="_Toc485369490"/>
      <w:bookmarkStart w:id="131" w:name="summary"/>
      <w:bookmarkEnd w:id="130"/>
      <w:bookmarkEnd w:id="131"/>
      <w:r>
        <w:rPr>
          <w:rFonts w:eastAsia="Microsoft YaHei"/>
        </w:rPr>
        <w:t>Summary</w:t>
      </w:r>
    </w:p>
    <w:p w14:paraId="0243565D" w14:textId="77777777" w:rsidR="00F2322D" w:rsidRDefault="0074630F">
      <w:pPr>
        <w:pStyle w:val="BodyFirst"/>
        <w:rPr>
          <w:rFonts w:eastAsia="Microsoft YaHei"/>
        </w:rPr>
      </w:pPr>
      <w:r>
        <w:rPr>
          <w:rFonts w:eastAsia="Microsoft YaHei"/>
        </w:rPr>
        <w:t>Rust’s testing features provide a way to specify how code should function to ensure it continues to work as we expect even as we make changes. Unit tests exercise different parts of a library separately and can test private implementation details. Integration tests cover the use of many parts of the library working together, and they use the library’s public API to test the code in the same way external code will use it. Even though Rust’s type system and ownership rules help prevent some kinds of bugs, tests are still important to help reduce logic bugs having to do with how your code is expected to behave.</w:t>
      </w:r>
    </w:p>
    <w:p w14:paraId="6C54D246" w14:textId="77777777" w:rsidR="00F2322D" w:rsidRDefault="0074630F">
      <w:pPr>
        <w:pStyle w:val="Body"/>
      </w:pPr>
      <w:r>
        <w:rPr>
          <w:rFonts w:eastAsia="Microsoft YaHei"/>
        </w:rPr>
        <w:t>Let’s put together the knowledge from this chapter and other previous chapters and work on a project in the next chapter!</w:t>
      </w:r>
    </w:p>
    <w:sectPr w:rsidR="00F2322D">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Liz2" w:date="2017-06-16T09:42:00Z" w:initials="LC2">
    <w:p w14:paraId="47C23E6D" w14:textId="77777777" w:rsidR="00F2322D" w:rsidRDefault="0074630F">
      <w:r>
        <w:rPr>
          <w:rFonts w:ascii="Liberation Serif" w:eastAsia="Tahoma" w:hAnsi="Liberation Serif" w:cs="Tahoma"/>
          <w:sz w:val="24"/>
          <w:szCs w:val="24"/>
          <w:lang w:bidi="en-US"/>
        </w:rPr>
        <w:t>Au: Can you help flesh this title out?</w:t>
      </w:r>
    </w:p>
  </w:comment>
  <w:comment w:id="3" w:author="Carol Nichols" w:date="2017-07-09T19:34:00Z" w:initials="CN">
    <w:p w14:paraId="01E1A987" w14:textId="77777777" w:rsidR="00F2322D" w:rsidRDefault="0074630F">
      <w:r>
        <w:rPr>
          <w:i/>
          <w:sz w:val="16"/>
        </w:rPr>
        <w:t>Reply to Liz2 (06/16/2017, 09:42): "..."</w:t>
      </w:r>
    </w:p>
    <w:p w14:paraId="49314FEC" w14:textId="77777777" w:rsidR="00F2322D" w:rsidRDefault="0074630F">
      <w:r>
        <w:rPr>
          <w:rFonts w:ascii="Liberation Serif" w:eastAsia="Tahoma" w:hAnsi="Liberation Serif" w:cs="Tahoma"/>
          <w:szCs w:val="24"/>
        </w:rPr>
        <w:t>How's this?</w:t>
      </w:r>
    </w:p>
  </w:comment>
  <w:comment w:id="112" w:author="Eddy" w:date="2017-06-16T11:32:00Z" w:initials="E">
    <w:p w14:paraId="03D3ED34" w14:textId="77777777" w:rsidR="00F2322D" w:rsidRDefault="0074630F">
      <w:r>
        <w:rPr>
          <w:rFonts w:ascii="Liberation Serif" w:eastAsia="Tahoma" w:hAnsi="Liberation Serif" w:cs="Tahoma"/>
          <w:sz w:val="24"/>
          <w:szCs w:val="24"/>
          <w:lang w:bidi="en-US"/>
        </w:rPr>
        <w:t>This makes it sound like a “configuration” is some sort of “profile” whereas it’s more of a “configuration option” of sorts.</w:t>
      </w:r>
    </w:p>
  </w:comment>
  <w:comment w:id="115" w:author="Carol Nichols" w:date="2017-07-09T20:04:00Z" w:initials="CN">
    <w:p w14:paraId="743F8D8C" w14:textId="77777777" w:rsidR="00F2322D" w:rsidRDefault="0074630F">
      <w:r>
        <w:rPr>
          <w:i/>
          <w:sz w:val="16"/>
        </w:rPr>
        <w:t>Reply to Eddy (06/16/2017, 11:32): "..."</w:t>
      </w:r>
    </w:p>
    <w:p w14:paraId="452633C3" w14:textId="77777777" w:rsidR="00F2322D" w:rsidRDefault="0074630F">
      <w:r>
        <w:rPr>
          <w:rFonts w:ascii="Liberation Serif" w:eastAsia="Tahoma" w:hAnsi="Liberation Serif" w:cs="Tahoma"/>
          <w:szCs w:val="24"/>
        </w:rPr>
        <w:t>I've changed this to say configuration option.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C23E6D" w15:done="0"/>
  <w15:commentEx w15:paraId="49314FEC" w15:done="0"/>
  <w15:commentEx w15:paraId="03D3ED34" w15:done="0"/>
  <w15:commentEx w15:paraId="452633C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default"/>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variable"/>
  </w:font>
  <w:font w:name="NewBaskerville">
    <w:altName w:val="Times New Roman"/>
    <w:charset w:val="01"/>
    <w:family w:val="roman"/>
    <w:pitch w:val="default"/>
  </w:font>
  <w:font w:name="Futura-Heavy">
    <w:altName w:val="Futura"/>
    <w:charset w:val="01"/>
    <w:family w:val="roman"/>
    <w:pitch w:val="default"/>
  </w:font>
  <w:font w:name="Times">
    <w:panose1 w:val="02000500000000000000"/>
    <w:charset w:val="00"/>
    <w:family w:val="roman"/>
    <w:pitch w:val="variable"/>
    <w:sig w:usb0="00000003" w:usb1="00000000" w:usb2="00000000" w:usb3="00000000" w:csb0="00000001" w:csb1="00000000"/>
  </w:font>
  <w:font w:name="Dogma">
    <w:altName w:val="Times New Roman"/>
    <w:charset w:val="01"/>
    <w:family w:val="roman"/>
    <w:pitch w:val="default"/>
  </w:font>
  <w:font w:name="Futura-Book">
    <w:charset w:val="00"/>
    <w:family w:val="swiss"/>
    <w:pitch w:val="variable"/>
    <w:sig w:usb0="80000067" w:usb1="00000000" w:usb2="00000000" w:usb3="00000000" w:csb0="000001FB" w:csb1="00000000"/>
  </w:font>
  <w:font w:name="Liberation Serif">
    <w:altName w:val="Times New Roman"/>
    <w:charset w:val="01"/>
    <w:family w:val="roman"/>
    <w:pitch w:val="variable"/>
  </w:font>
  <w:font w:name="Segoe UI">
    <w:altName w:val="Calibri"/>
    <w:charset w:val="01"/>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62325"/>
    <w:multiLevelType w:val="multilevel"/>
    <w:tmpl w:val="EB1E7AA4"/>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trackRevisions/>
  <w:defaultTabStop w:val="720"/>
  <w:characterSpacingControl w:val="doNotCompress"/>
  <w:compat>
    <w:compatSetting w:name="compatibilityMode" w:uri="http://schemas.microsoft.com/office/word" w:val="14"/>
  </w:compat>
  <w:rsids>
    <w:rsidRoot w:val="00F2322D"/>
    <w:rsid w:val="0032325A"/>
    <w:rsid w:val="005477FA"/>
    <w:rsid w:val="0074630F"/>
    <w:rsid w:val="00CC6424"/>
    <w:rsid w:val="00DB5C41"/>
    <w:rsid w:val="00F2322D"/>
    <w:rsid w:val="00F3484C"/>
    <w:rsid w:val="00F91A2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E8F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865E3"/>
    <w:rPr>
      <w:color w:val="00000A"/>
    </w:rPr>
  </w:style>
  <w:style w:type="paragraph" w:styleId="Heading1">
    <w:name w:val="heading 1"/>
    <w:basedOn w:val="Normal"/>
    <w:next w:val="Normal"/>
    <w:link w:val="Heading1Char"/>
    <w:qFormat/>
    <w:rsid w:val="00C364A8"/>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C364A8"/>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364A8"/>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364A8"/>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C364A8"/>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C364A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C364A8"/>
    <w:pPr>
      <w:numPr>
        <w:ilvl w:val="6"/>
        <w:numId w:val="1"/>
      </w:numPr>
      <w:spacing w:before="240" w:after="60"/>
      <w:outlineLvl w:val="6"/>
    </w:pPr>
    <w:rPr>
      <w:sz w:val="24"/>
      <w:szCs w:val="24"/>
    </w:rPr>
  </w:style>
  <w:style w:type="paragraph" w:styleId="Heading8">
    <w:name w:val="heading 8"/>
    <w:basedOn w:val="Normal"/>
    <w:next w:val="Normal"/>
    <w:link w:val="Heading8Char"/>
    <w:qFormat/>
    <w:rsid w:val="00C364A8"/>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C364A8"/>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C364A8"/>
    <w:rPr>
      <w:color w:val="0000FF"/>
      <w:u w:val="single"/>
    </w:rPr>
  </w:style>
  <w:style w:type="character" w:styleId="FollowedHyperlink">
    <w:name w:val="FollowedHyperlink"/>
    <w:semiHidden/>
    <w:qFormat/>
    <w:rsid w:val="00C364A8"/>
    <w:rPr>
      <w:color w:val="800080"/>
      <w:u w:val="single"/>
    </w:rPr>
  </w:style>
  <w:style w:type="character" w:styleId="HTMLCode">
    <w:name w:val="HTML Code"/>
    <w:semiHidden/>
    <w:qFormat/>
    <w:rsid w:val="00C364A8"/>
    <w:rPr>
      <w:rFonts w:ascii="Courier New" w:hAnsi="Courier New" w:cs="Courier New"/>
      <w:sz w:val="20"/>
      <w:szCs w:val="20"/>
    </w:rPr>
  </w:style>
  <w:style w:type="character" w:customStyle="1" w:styleId="Heading1Char">
    <w:name w:val="Heading 1 Char"/>
    <w:basedOn w:val="DefaultParagraphFont"/>
    <w:link w:val="Heading1"/>
    <w:qFormat/>
    <w:rPr>
      <w:rFonts w:ascii="Arial" w:hAnsi="Arial" w:cs="Arial"/>
      <w:b/>
      <w:bCs/>
      <w:sz w:val="32"/>
      <w:szCs w:val="32"/>
    </w:rPr>
  </w:style>
  <w:style w:type="character" w:customStyle="1" w:styleId="Heading2Char">
    <w:name w:val="Heading 2 Char"/>
    <w:basedOn w:val="DefaultParagraphFont"/>
    <w:link w:val="Heading2"/>
    <w:qFormat/>
    <w:rPr>
      <w:rFonts w:ascii="Arial" w:hAnsi="Arial" w:cs="Arial"/>
      <w:b/>
      <w:bCs/>
      <w:i/>
      <w:iCs/>
      <w:sz w:val="28"/>
      <w:szCs w:val="28"/>
    </w:rPr>
  </w:style>
  <w:style w:type="character" w:customStyle="1" w:styleId="Heading3Char">
    <w:name w:val="Heading 3 Char"/>
    <w:basedOn w:val="DefaultParagraphFont"/>
    <w:link w:val="Heading3"/>
    <w:qFormat/>
    <w:rPr>
      <w:rFonts w:ascii="Arial" w:hAnsi="Arial" w:cs="Arial"/>
      <w:b/>
      <w:bCs/>
      <w:sz w:val="26"/>
      <w:szCs w:val="26"/>
    </w:rPr>
  </w:style>
  <w:style w:type="character" w:customStyle="1" w:styleId="Heading4Char">
    <w:name w:val="Heading 4 Char"/>
    <w:basedOn w:val="DefaultParagraphFont"/>
    <w:link w:val="Heading4"/>
    <w:qFormat/>
    <w:rPr>
      <w:b/>
      <w:bCs/>
      <w:sz w:val="28"/>
      <w:szCs w:val="28"/>
    </w:rPr>
  </w:style>
  <w:style w:type="character" w:customStyle="1" w:styleId="Heading5Char">
    <w:name w:val="Heading 5 Char"/>
    <w:basedOn w:val="DefaultParagraphFont"/>
    <w:link w:val="Heading5"/>
    <w:qFormat/>
    <w:rPr>
      <w:b/>
      <w:bCs/>
      <w:i/>
      <w:iCs/>
      <w:sz w:val="26"/>
      <w:szCs w:val="26"/>
    </w:rPr>
  </w:style>
  <w:style w:type="character" w:customStyle="1" w:styleId="Heading6Char">
    <w:name w:val="Heading 6 Char"/>
    <w:basedOn w:val="DefaultParagraphFont"/>
    <w:link w:val="Heading6"/>
    <w:qFormat/>
    <w:rPr>
      <w:b/>
      <w:bCs/>
      <w:sz w:val="22"/>
      <w:szCs w:val="22"/>
    </w:rPr>
  </w:style>
  <w:style w:type="character" w:styleId="HTMLKeyboard">
    <w:name w:val="HTML Keyboard"/>
    <w:semiHidden/>
    <w:qFormat/>
    <w:rsid w:val="00C364A8"/>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Pr>
      <w:rFonts w:ascii="Courier New" w:hAnsi="Courier New" w:cs="Courier New"/>
    </w:rPr>
  </w:style>
  <w:style w:type="character" w:styleId="Strong">
    <w:name w:val="Strong"/>
    <w:qFormat/>
    <w:rsid w:val="00C364A8"/>
    <w:rPr>
      <w:b/>
      <w:bCs/>
    </w:rPr>
  </w:style>
  <w:style w:type="character" w:customStyle="1" w:styleId="oembedall-closehide">
    <w:name w:val="oembedall-closehide"/>
    <w:basedOn w:val="DefaultParagraphFont"/>
    <w:qFormat/>
    <w:rPr>
      <w:shd w:val="clear" w:color="auto" w:fill="AAAAAA"/>
    </w:rPr>
  </w:style>
  <w:style w:type="character" w:customStyle="1" w:styleId="title2">
    <w:name w:val="title2"/>
    <w:basedOn w:val="DefaultParagraphFont"/>
    <w:qFormat/>
  </w:style>
  <w:style w:type="character" w:styleId="Emphasis">
    <w:name w:val="Emphasis"/>
    <w:qFormat/>
    <w:rsid w:val="00C364A8"/>
    <w:rPr>
      <w:i/>
      <w:iCs/>
    </w:rPr>
  </w:style>
  <w:style w:type="character" w:customStyle="1" w:styleId="Heading7Char">
    <w:name w:val="Heading 7 Char"/>
    <w:basedOn w:val="DefaultParagraphFont"/>
    <w:link w:val="Heading7"/>
    <w:qFormat/>
    <w:rsid w:val="00C364A8"/>
    <w:rPr>
      <w:sz w:val="24"/>
      <w:szCs w:val="24"/>
    </w:rPr>
  </w:style>
  <w:style w:type="character" w:customStyle="1" w:styleId="Heading8Char">
    <w:name w:val="Heading 8 Char"/>
    <w:basedOn w:val="DefaultParagraphFont"/>
    <w:link w:val="Heading8"/>
    <w:qFormat/>
    <w:rsid w:val="00C364A8"/>
    <w:rPr>
      <w:i/>
      <w:iCs/>
      <w:sz w:val="24"/>
      <w:szCs w:val="24"/>
    </w:rPr>
  </w:style>
  <w:style w:type="character" w:customStyle="1" w:styleId="Heading9Char">
    <w:name w:val="Heading 9 Char"/>
    <w:basedOn w:val="DefaultParagraphFont"/>
    <w:link w:val="Heading9"/>
    <w:qFormat/>
    <w:rsid w:val="00C364A8"/>
    <w:rPr>
      <w:rFonts w:ascii="Arial" w:hAnsi="Arial" w:cs="Arial"/>
      <w:sz w:val="22"/>
      <w:szCs w:val="22"/>
    </w:rPr>
  </w:style>
  <w:style w:type="character" w:customStyle="1" w:styleId="BodyTextChar">
    <w:name w:val="Body Text Char"/>
    <w:basedOn w:val="DefaultParagraphFont"/>
    <w:link w:val="BodyText"/>
    <w:semiHidden/>
    <w:qFormat/>
    <w:rsid w:val="00C364A8"/>
  </w:style>
  <w:style w:type="character" w:customStyle="1" w:styleId="BodyText2Char">
    <w:name w:val="Body Text 2 Char"/>
    <w:basedOn w:val="DefaultParagraphFont"/>
    <w:link w:val="BodyText2"/>
    <w:semiHidden/>
    <w:qFormat/>
    <w:rsid w:val="00C364A8"/>
  </w:style>
  <w:style w:type="character" w:customStyle="1" w:styleId="BodyText3Char">
    <w:name w:val="Body Text 3 Char"/>
    <w:basedOn w:val="DefaultParagraphFont"/>
    <w:link w:val="BodyText3"/>
    <w:semiHidden/>
    <w:qFormat/>
    <w:rsid w:val="00C364A8"/>
    <w:rPr>
      <w:sz w:val="16"/>
      <w:szCs w:val="16"/>
    </w:rPr>
  </w:style>
  <w:style w:type="character" w:customStyle="1" w:styleId="BodyTextFirstIndentChar">
    <w:name w:val="Body Text First Indent Char"/>
    <w:basedOn w:val="BodyTextChar"/>
    <w:semiHidden/>
    <w:qFormat/>
    <w:rsid w:val="00C364A8"/>
  </w:style>
  <w:style w:type="character" w:customStyle="1" w:styleId="BodyTextIndentChar">
    <w:name w:val="Body Text Indent Char"/>
    <w:basedOn w:val="DefaultParagraphFont"/>
    <w:link w:val="BodyTextIndent"/>
    <w:semiHidden/>
    <w:qFormat/>
    <w:rsid w:val="00C364A8"/>
  </w:style>
  <w:style w:type="character" w:customStyle="1" w:styleId="BodyTextFirstIndent2Char">
    <w:name w:val="Body Text First Indent 2 Char"/>
    <w:basedOn w:val="BodyTextIndentChar"/>
    <w:link w:val="BodyTextFirstIndent2"/>
    <w:semiHidden/>
    <w:qFormat/>
    <w:rsid w:val="00C364A8"/>
  </w:style>
  <w:style w:type="character" w:customStyle="1" w:styleId="BodyTextIndent2Char">
    <w:name w:val="Body Text Indent 2 Char"/>
    <w:basedOn w:val="DefaultParagraphFont"/>
    <w:link w:val="BodyTextIndent2"/>
    <w:semiHidden/>
    <w:qFormat/>
    <w:rsid w:val="00C364A8"/>
  </w:style>
  <w:style w:type="character" w:customStyle="1" w:styleId="BodyTextIndent3Char">
    <w:name w:val="Body Text Indent 3 Char"/>
    <w:basedOn w:val="DefaultParagraphFont"/>
    <w:link w:val="BodyTextIndent3"/>
    <w:semiHidden/>
    <w:qFormat/>
    <w:rsid w:val="00C364A8"/>
    <w:rPr>
      <w:sz w:val="16"/>
      <w:szCs w:val="16"/>
    </w:rPr>
  </w:style>
  <w:style w:type="character" w:customStyle="1" w:styleId="ClosingChar">
    <w:name w:val="Closing Char"/>
    <w:basedOn w:val="DefaultParagraphFont"/>
    <w:link w:val="Closing"/>
    <w:semiHidden/>
    <w:qFormat/>
    <w:rsid w:val="00C364A8"/>
  </w:style>
  <w:style w:type="character" w:customStyle="1" w:styleId="DateChar">
    <w:name w:val="Date Char"/>
    <w:basedOn w:val="DefaultParagraphFont"/>
    <w:link w:val="Date"/>
    <w:semiHidden/>
    <w:qFormat/>
    <w:rsid w:val="00C364A8"/>
  </w:style>
  <w:style w:type="character" w:customStyle="1" w:styleId="E-mailSignatureChar">
    <w:name w:val="E-mail Signature Char"/>
    <w:basedOn w:val="DefaultParagraphFont"/>
    <w:semiHidden/>
    <w:qFormat/>
    <w:rsid w:val="00C364A8"/>
  </w:style>
  <w:style w:type="character" w:customStyle="1" w:styleId="EmphasisBold">
    <w:name w:val="EmphasisBold"/>
    <w:qFormat/>
    <w:rsid w:val="00C364A8"/>
    <w:rPr>
      <w:b/>
      <w:color w:val="0000FF"/>
    </w:rPr>
  </w:style>
  <w:style w:type="character" w:customStyle="1" w:styleId="EmphasisBoldBox">
    <w:name w:val="EmphasisBoldBox"/>
    <w:qFormat/>
    <w:rsid w:val="00C364A8"/>
    <w:rPr>
      <w:b/>
      <w:color w:val="3366FF"/>
    </w:rPr>
  </w:style>
  <w:style w:type="character" w:customStyle="1" w:styleId="EmphasisBoldItal">
    <w:name w:val="EmphasisBoldItal"/>
    <w:qFormat/>
    <w:rsid w:val="00C364A8"/>
    <w:rPr>
      <w:b/>
      <w:i/>
      <w:color w:val="0000FF"/>
    </w:rPr>
  </w:style>
  <w:style w:type="character" w:customStyle="1" w:styleId="EmphasisItalic">
    <w:name w:val="EmphasisItalic"/>
    <w:qFormat/>
    <w:rsid w:val="00C364A8"/>
    <w:rPr>
      <w:i/>
      <w:color w:val="0000FF"/>
    </w:rPr>
  </w:style>
  <w:style w:type="character" w:customStyle="1" w:styleId="EmphasisItalicBox">
    <w:name w:val="EmphasisItalicBox"/>
    <w:qFormat/>
    <w:rsid w:val="00C364A8"/>
    <w:rPr>
      <w:i/>
      <w:color w:val="CC99FF"/>
    </w:rPr>
  </w:style>
  <w:style w:type="character" w:customStyle="1" w:styleId="EmphasisItalicFoot">
    <w:name w:val="EmphasisItalicFoot"/>
    <w:qFormat/>
    <w:rsid w:val="00C364A8"/>
    <w:rPr>
      <w:i/>
      <w:color w:val="99CCFF"/>
      <w:sz w:val="16"/>
      <w:szCs w:val="16"/>
    </w:rPr>
  </w:style>
  <w:style w:type="character" w:customStyle="1" w:styleId="EmphasisNote">
    <w:name w:val="EmphasisNote"/>
    <w:qFormat/>
    <w:rsid w:val="00C364A8"/>
    <w:rPr>
      <w:color w:val="3366FF"/>
    </w:rPr>
  </w:style>
  <w:style w:type="character" w:customStyle="1" w:styleId="EmphasisRevCaption">
    <w:name w:val="EmphasisRevCaption"/>
    <w:qFormat/>
    <w:rsid w:val="00C364A8"/>
    <w:rPr>
      <w:i/>
      <w:color w:val="CC99FF"/>
    </w:rPr>
  </w:style>
  <w:style w:type="character" w:customStyle="1" w:styleId="EmphasisRevItal">
    <w:name w:val="EmphasisRevItal"/>
    <w:qFormat/>
    <w:rsid w:val="00C364A8"/>
    <w:rPr>
      <w:color w:val="0000FF"/>
    </w:rPr>
  </w:style>
  <w:style w:type="character" w:customStyle="1" w:styleId="FooterChar">
    <w:name w:val="Footer Char"/>
    <w:basedOn w:val="DefaultParagraphFont"/>
    <w:link w:val="Footer"/>
    <w:semiHidden/>
    <w:qFormat/>
    <w:rsid w:val="00C364A8"/>
  </w:style>
  <w:style w:type="character" w:customStyle="1" w:styleId="HeaderChar">
    <w:name w:val="Header Char"/>
    <w:basedOn w:val="DefaultParagraphFont"/>
    <w:link w:val="Header"/>
    <w:semiHidden/>
    <w:qFormat/>
    <w:rsid w:val="00C364A8"/>
  </w:style>
  <w:style w:type="character" w:styleId="HTMLAcronym">
    <w:name w:val="HTML Acronym"/>
    <w:basedOn w:val="DefaultParagraphFont"/>
    <w:semiHidden/>
    <w:qFormat/>
    <w:rsid w:val="00C364A8"/>
  </w:style>
  <w:style w:type="character" w:customStyle="1" w:styleId="HTMLAddressChar">
    <w:name w:val="HTML Address Char"/>
    <w:basedOn w:val="DefaultParagraphFont"/>
    <w:link w:val="HTMLAddress"/>
    <w:semiHidden/>
    <w:qFormat/>
    <w:rsid w:val="00C364A8"/>
    <w:rPr>
      <w:i/>
      <w:iCs/>
    </w:rPr>
  </w:style>
  <w:style w:type="character" w:styleId="HTMLCite">
    <w:name w:val="HTML Cite"/>
    <w:semiHidden/>
    <w:qFormat/>
    <w:rsid w:val="00C364A8"/>
    <w:rPr>
      <w:i/>
      <w:iCs/>
    </w:rPr>
  </w:style>
  <w:style w:type="character" w:styleId="HTMLDefinition">
    <w:name w:val="HTML Definition"/>
    <w:semiHidden/>
    <w:qFormat/>
    <w:rsid w:val="00C364A8"/>
    <w:rPr>
      <w:i/>
      <w:iCs/>
    </w:rPr>
  </w:style>
  <w:style w:type="character" w:styleId="HTMLSample">
    <w:name w:val="HTML Sample"/>
    <w:semiHidden/>
    <w:qFormat/>
    <w:rsid w:val="00C364A8"/>
    <w:rPr>
      <w:rFonts w:ascii="Courier New" w:hAnsi="Courier New" w:cs="Courier New"/>
    </w:rPr>
  </w:style>
  <w:style w:type="character" w:styleId="HTMLTypewriter">
    <w:name w:val="HTML Typewriter"/>
    <w:semiHidden/>
    <w:qFormat/>
    <w:rsid w:val="00C364A8"/>
    <w:rPr>
      <w:rFonts w:ascii="Courier New" w:hAnsi="Courier New" w:cs="Courier New"/>
      <w:sz w:val="20"/>
      <w:szCs w:val="20"/>
    </w:rPr>
  </w:style>
  <w:style w:type="character" w:styleId="HTMLVariable">
    <w:name w:val="HTML Variable"/>
    <w:semiHidden/>
    <w:qFormat/>
    <w:rsid w:val="00C364A8"/>
    <w:rPr>
      <w:i/>
      <w:iCs/>
    </w:rPr>
  </w:style>
  <w:style w:type="character" w:customStyle="1" w:styleId="Italic">
    <w:name w:val="Italic"/>
    <w:qFormat/>
    <w:rsid w:val="00C364A8"/>
    <w:rPr>
      <w:i/>
      <w:color w:val="000000"/>
    </w:rPr>
  </w:style>
  <w:style w:type="character" w:customStyle="1" w:styleId="Keycap">
    <w:name w:val="Keycap"/>
    <w:qFormat/>
    <w:rsid w:val="00C364A8"/>
    <w:rPr>
      <w:smallCaps/>
      <w:color w:val="0000FF"/>
    </w:rPr>
  </w:style>
  <w:style w:type="character" w:styleId="LineNumber">
    <w:name w:val="line number"/>
    <w:basedOn w:val="DefaultParagraphFont"/>
    <w:semiHidden/>
    <w:qFormat/>
    <w:rsid w:val="00C364A8"/>
  </w:style>
  <w:style w:type="character" w:customStyle="1" w:styleId="Literal">
    <w:name w:val="Literal"/>
    <w:qFormat/>
    <w:rsid w:val="00C364A8"/>
    <w:rPr>
      <w:rFonts w:ascii="Courier" w:hAnsi="Courier"/>
      <w:color w:val="0000FF"/>
      <w:sz w:val="20"/>
    </w:rPr>
  </w:style>
  <w:style w:type="character" w:customStyle="1" w:styleId="LiteralBox">
    <w:name w:val="LiteralBox"/>
    <w:qFormat/>
    <w:rsid w:val="00C364A8"/>
    <w:rPr>
      <w:rFonts w:ascii="Courier" w:hAnsi="Courier"/>
      <w:color w:val="CC99FF"/>
      <w:sz w:val="20"/>
    </w:rPr>
  </w:style>
  <w:style w:type="character" w:customStyle="1" w:styleId="Literal1st">
    <w:name w:val="Literal1st"/>
    <w:basedOn w:val="LiteralBox"/>
    <w:qFormat/>
    <w:rsid w:val="00C364A8"/>
    <w:rPr>
      <w:rFonts w:ascii="Courier" w:hAnsi="Courier"/>
      <w:color w:val="CC99FF"/>
      <w:sz w:val="20"/>
    </w:rPr>
  </w:style>
  <w:style w:type="character" w:customStyle="1" w:styleId="LiteralBold">
    <w:name w:val="LiteralBold"/>
    <w:qFormat/>
    <w:rsid w:val="00C364A8"/>
    <w:rPr>
      <w:rFonts w:ascii="Courier" w:hAnsi="Courier"/>
      <w:b/>
      <w:color w:val="0000FF"/>
      <w:sz w:val="20"/>
    </w:rPr>
  </w:style>
  <w:style w:type="character" w:customStyle="1" w:styleId="LiteralBoldItal">
    <w:name w:val="LiteralBoldItal"/>
    <w:qFormat/>
    <w:rsid w:val="00C364A8"/>
    <w:rPr>
      <w:rFonts w:ascii="Courier" w:hAnsi="Courier"/>
      <w:b/>
      <w:i/>
      <w:color w:val="0000FF"/>
      <w:sz w:val="20"/>
    </w:rPr>
  </w:style>
  <w:style w:type="character" w:customStyle="1" w:styleId="LiteralCaption">
    <w:name w:val="LiteralCaption"/>
    <w:qFormat/>
    <w:rsid w:val="00C364A8"/>
    <w:rPr>
      <w:rFonts w:ascii="Courier" w:hAnsi="Courier"/>
      <w:i/>
      <w:color w:val="CC99FF"/>
      <w:sz w:val="20"/>
    </w:rPr>
  </w:style>
  <w:style w:type="character" w:customStyle="1" w:styleId="LiteralFootnote">
    <w:name w:val="LiteralFootnote"/>
    <w:basedOn w:val="LiteralBox"/>
    <w:qFormat/>
    <w:rsid w:val="00C364A8"/>
    <w:rPr>
      <w:rFonts w:ascii="Courier" w:hAnsi="Courier"/>
      <w:color w:val="CC99FF"/>
      <w:sz w:val="20"/>
    </w:rPr>
  </w:style>
  <w:style w:type="character" w:customStyle="1" w:styleId="LiteralItal">
    <w:name w:val="LiteralItal"/>
    <w:qFormat/>
    <w:rsid w:val="00C364A8"/>
    <w:rPr>
      <w:rFonts w:ascii="Courier" w:hAnsi="Courier"/>
      <w:i/>
      <w:color w:val="0000FF"/>
      <w:sz w:val="20"/>
    </w:rPr>
  </w:style>
  <w:style w:type="character" w:customStyle="1" w:styleId="MenuArrow">
    <w:name w:val="MenuArrow"/>
    <w:qFormat/>
    <w:rsid w:val="00C364A8"/>
    <w:rPr>
      <w:rFonts w:ascii="Webdings" w:hAnsi="Webdings"/>
      <w:color w:val="0000FF"/>
    </w:rPr>
  </w:style>
  <w:style w:type="character" w:customStyle="1" w:styleId="MessageHeaderChar">
    <w:name w:val="Message Header Char"/>
    <w:basedOn w:val="DefaultParagraphFont"/>
    <w:link w:val="MessageHeader"/>
    <w:semiHidden/>
    <w:qFormat/>
    <w:rsid w:val="00C364A8"/>
    <w:rPr>
      <w:rFonts w:ascii="Arial" w:hAnsi="Arial" w:cs="Arial"/>
      <w:sz w:val="24"/>
      <w:szCs w:val="24"/>
      <w:shd w:val="clear" w:color="auto" w:fill="CCCCCC"/>
    </w:rPr>
  </w:style>
  <w:style w:type="character" w:customStyle="1" w:styleId="NoteHeadingChar">
    <w:name w:val="Note Heading Char"/>
    <w:basedOn w:val="DefaultParagraphFont"/>
    <w:link w:val="NoteHeading"/>
    <w:semiHidden/>
    <w:qFormat/>
    <w:rsid w:val="00C364A8"/>
  </w:style>
  <w:style w:type="character" w:styleId="PageNumber">
    <w:name w:val="page number"/>
    <w:basedOn w:val="DefaultParagraphFont"/>
    <w:semiHidden/>
    <w:qFormat/>
    <w:rsid w:val="00C364A8"/>
  </w:style>
  <w:style w:type="character" w:customStyle="1" w:styleId="PlainTextChar">
    <w:name w:val="Plain Text Char"/>
    <w:basedOn w:val="DefaultParagraphFont"/>
    <w:link w:val="PlainText"/>
    <w:semiHidden/>
    <w:qFormat/>
    <w:rsid w:val="00C364A8"/>
    <w:rPr>
      <w:rFonts w:ascii="Courier New" w:hAnsi="Courier New" w:cs="Courier New"/>
    </w:rPr>
  </w:style>
  <w:style w:type="character" w:customStyle="1" w:styleId="SalutationChar">
    <w:name w:val="Salutation Char"/>
    <w:basedOn w:val="DefaultParagraphFont"/>
    <w:link w:val="Salutation"/>
    <w:semiHidden/>
    <w:qFormat/>
    <w:rsid w:val="00C364A8"/>
  </w:style>
  <w:style w:type="character" w:customStyle="1" w:styleId="SignatureChar">
    <w:name w:val="Signature Char"/>
    <w:basedOn w:val="DefaultParagraphFont"/>
    <w:link w:val="Signature"/>
    <w:semiHidden/>
    <w:qFormat/>
    <w:rsid w:val="00C364A8"/>
  </w:style>
  <w:style w:type="character" w:customStyle="1" w:styleId="SubtitleChar">
    <w:name w:val="Subtitle Char"/>
    <w:basedOn w:val="DefaultParagraphFont"/>
    <w:link w:val="Subtitle"/>
    <w:qFormat/>
    <w:rsid w:val="00C364A8"/>
    <w:rPr>
      <w:rFonts w:ascii="Arial" w:hAnsi="Arial" w:cs="Arial"/>
      <w:sz w:val="24"/>
      <w:szCs w:val="24"/>
    </w:rPr>
  </w:style>
  <w:style w:type="character" w:customStyle="1" w:styleId="TitleChar">
    <w:name w:val="Title Char"/>
    <w:basedOn w:val="DefaultParagraphFont"/>
    <w:link w:val="Title"/>
    <w:qFormat/>
    <w:rsid w:val="00C364A8"/>
    <w:rPr>
      <w:rFonts w:ascii="Arial" w:hAnsi="Arial" w:cs="Arial"/>
      <w:b/>
      <w:bCs/>
      <w:sz w:val="32"/>
      <w:szCs w:val="32"/>
    </w:rPr>
  </w:style>
  <w:style w:type="character" w:customStyle="1" w:styleId="Wingdings">
    <w:name w:val="Wingdings"/>
    <w:qFormat/>
    <w:rsid w:val="00C364A8"/>
    <w:rPr>
      <w:rFonts w:ascii="Wingdings 2" w:hAnsi="Wingdings 2"/>
      <w:color w:val="0000FF"/>
      <w:sz w:val="24"/>
    </w:rPr>
  </w:style>
  <w:style w:type="character" w:customStyle="1" w:styleId="WingdingsSmall">
    <w:name w:val="Wingdings Small"/>
    <w:qFormat/>
    <w:rsid w:val="00C364A8"/>
    <w:rPr>
      <w:rFonts w:ascii="Wingdings 2" w:hAnsi="Wingdings 2"/>
      <w:color w:val="99CCFF"/>
      <w:sz w:val="20"/>
    </w:rPr>
  </w:style>
  <w:style w:type="character" w:customStyle="1" w:styleId="BalloonTextChar">
    <w:name w:val="Balloon Text Char"/>
    <w:basedOn w:val="DefaultParagraphFont"/>
    <w:link w:val="BalloonText"/>
    <w:uiPriority w:val="99"/>
    <w:semiHidden/>
    <w:qFormat/>
    <w:rsid w:val="00A865E3"/>
    <w:rPr>
      <w:rFonts w:ascii="Tahoma" w:hAnsi="Tahoma" w:cs="Tahoma"/>
      <w:sz w:val="16"/>
      <w:szCs w:val="16"/>
    </w:rPr>
  </w:style>
  <w:style w:type="character" w:styleId="CommentReference">
    <w:name w:val="annotation reference"/>
    <w:basedOn w:val="DefaultParagraphFont"/>
    <w:uiPriority w:val="99"/>
    <w:semiHidden/>
    <w:unhideWhenUsed/>
    <w:qFormat/>
    <w:rsid w:val="00F4092A"/>
    <w:rPr>
      <w:sz w:val="16"/>
      <w:szCs w:val="16"/>
    </w:rPr>
  </w:style>
  <w:style w:type="character" w:customStyle="1" w:styleId="CommentTextChar">
    <w:name w:val="Comment Text Char"/>
    <w:basedOn w:val="DefaultParagraphFont"/>
    <w:link w:val="CommentText"/>
    <w:uiPriority w:val="99"/>
    <w:semiHidden/>
    <w:qFormat/>
    <w:rsid w:val="00F4092A"/>
  </w:style>
  <w:style w:type="character" w:customStyle="1" w:styleId="CommentSubjectChar">
    <w:name w:val="Comment Subject Char"/>
    <w:basedOn w:val="CommentTextChar"/>
    <w:link w:val="CommentSubject"/>
    <w:uiPriority w:val="99"/>
    <w:semiHidden/>
    <w:qFormat/>
    <w:rsid w:val="00F4092A"/>
    <w:rPr>
      <w:b/>
      <w:bCs/>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C364A8"/>
    <w:pPr>
      <w:spacing w:after="120"/>
    </w:pPr>
  </w:style>
  <w:style w:type="paragraph" w:styleId="List">
    <w:name w:val="List"/>
    <w:basedOn w:val="Normal"/>
    <w:semiHidden/>
    <w:rsid w:val="00C364A8"/>
    <w:pPr>
      <w:ind w:left="360" w:hanging="360"/>
    </w:pPr>
  </w:style>
  <w:style w:type="paragraph" w:styleId="Caption">
    <w:name w:val="caption"/>
    <w:basedOn w:val="Normal"/>
    <w:next w:val="Normal"/>
    <w:autoRedefine/>
    <w:qFormat/>
    <w:rsid w:val="00C364A8"/>
    <w:pPr>
      <w:spacing w:before="120" w:after="180" w:line="360" w:lineRule="auto"/>
    </w:pPr>
    <w:rPr>
      <w:rFonts w:ascii="Arial" w:hAnsi="Arial"/>
      <w:bCs/>
      <w:i/>
    </w:rPr>
  </w:style>
  <w:style w:type="paragraph" w:customStyle="1" w:styleId="Index">
    <w:name w:val="Index"/>
    <w:basedOn w:val="Normal"/>
    <w:qFormat/>
    <w:pPr>
      <w:suppressLineNumbers/>
    </w:pPr>
  </w:style>
  <w:style w:type="paragraph" w:styleId="HTMLPreformatted">
    <w:name w:val="HTML Preformatted"/>
    <w:basedOn w:val="Normal"/>
    <w:link w:val="HTMLPreformattedChar"/>
    <w:semiHidden/>
    <w:qFormat/>
    <w:rsid w:val="00C364A8"/>
    <w:rPr>
      <w:rFonts w:ascii="Courier New" w:hAnsi="Courier New" w:cs="Courier New"/>
    </w:rPr>
  </w:style>
  <w:style w:type="paragraph" w:customStyle="1" w:styleId="tocul">
    <w:name w:val="toc&gt;ul"/>
    <w:basedOn w:val="Normal"/>
    <w:qFormat/>
    <w:pPr>
      <w:pBdr>
        <w:top w:val="single" w:sz="6" w:space="8" w:color="EDEDED"/>
        <w:left w:val="single" w:sz="6" w:space="8" w:color="EDEDED"/>
        <w:bottom w:val="single" w:sz="6" w:space="8" w:color="EDEDED"/>
        <w:right w:val="single" w:sz="6" w:space="8" w:color="EDEDED"/>
      </w:pBdr>
      <w:ind w:left="150" w:right="150"/>
    </w:pPr>
  </w:style>
  <w:style w:type="paragraph" w:styleId="NormalWeb">
    <w:name w:val="Normal (Web)"/>
    <w:basedOn w:val="Normal"/>
    <w:semiHidden/>
    <w:qFormat/>
    <w:rsid w:val="00C364A8"/>
    <w:rPr>
      <w:sz w:val="24"/>
      <w:szCs w:val="24"/>
    </w:rPr>
  </w:style>
  <w:style w:type="paragraph" w:customStyle="1" w:styleId="oembedall-description">
    <w:name w:val="oembedall-description"/>
    <w:basedOn w:val="Normal"/>
    <w:qFormat/>
    <w:pPr>
      <w:spacing w:beforeAutospacing="1" w:afterAutospacing="1"/>
    </w:pPr>
  </w:style>
  <w:style w:type="paragraph" w:customStyle="1" w:styleId="oembedall-updated-at">
    <w:name w:val="oembedall-updated-at"/>
    <w:basedOn w:val="Normal"/>
    <w:qFormat/>
    <w:pPr>
      <w:spacing w:beforeAutospacing="1" w:afterAutospacing="1"/>
    </w:pPr>
  </w:style>
  <w:style w:type="paragraph" w:customStyle="1" w:styleId="oembedall-ljuser">
    <w:name w:val="oembedall-ljuser"/>
    <w:basedOn w:val="Normal"/>
    <w:qFormat/>
    <w:pPr>
      <w:spacing w:beforeAutospacing="1" w:afterAutospacing="1"/>
    </w:pPr>
    <w:rPr>
      <w:b/>
      <w:bCs/>
    </w:rPr>
  </w:style>
  <w:style w:type="paragraph" w:customStyle="1" w:styleId="oembedall-stoqembed">
    <w:name w:val="oembedall-stoqembed"/>
    <w:basedOn w:val="Normal"/>
    <w:qFormat/>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pPr>
      <w:shd w:val="clear" w:color="auto" w:fill="627ADD"/>
      <w:spacing w:beforeAutospacing="1" w:afterAutospacing="1"/>
    </w:pPr>
  </w:style>
  <w:style w:type="paragraph" w:customStyle="1" w:styleId="oembedall-facebookbody">
    <w:name w:val="oembedall-facebookbody"/>
    <w:basedOn w:val="Normal"/>
    <w:qFormat/>
    <w:pPr>
      <w:shd w:val="clear" w:color="auto" w:fill="FFFFFF"/>
      <w:spacing w:beforeAutospacing="1" w:afterAutospacing="1"/>
      <w:textAlignment w:val="top"/>
    </w:pPr>
  </w:style>
  <w:style w:type="paragraph" w:customStyle="1" w:styleId="notetext">
    <w:name w:val="notetext"/>
    <w:basedOn w:val="Normal"/>
    <w:qFormat/>
    <w:pPr>
      <w:spacing w:beforeAutospacing="1" w:afterAutospacing="1"/>
    </w:pPr>
    <w:rPr>
      <w:rFonts w:ascii="Trebuchet MS" w:hAnsi="Trebuchet MS"/>
      <w:sz w:val="21"/>
      <w:szCs w:val="21"/>
    </w:rPr>
  </w:style>
  <w:style w:type="paragraph" w:customStyle="1" w:styleId="sectiontitle">
    <w:name w:val="sectiontitle"/>
    <w:basedOn w:val="Normal"/>
    <w:qFormat/>
    <w:pPr>
      <w:spacing w:beforeAutospacing="1" w:afterAutospacing="1"/>
    </w:pPr>
    <w:rPr>
      <w:sz w:val="17"/>
      <w:szCs w:val="17"/>
    </w:rPr>
  </w:style>
  <w:style w:type="paragraph" w:customStyle="1" w:styleId="tasktext">
    <w:name w:val="tasktext"/>
    <w:basedOn w:val="Normal"/>
    <w:qFormat/>
    <w:pPr>
      <w:spacing w:beforeAutospacing="1" w:afterAutospacing="1"/>
    </w:pPr>
    <w:rPr>
      <w:sz w:val="17"/>
      <w:szCs w:val="17"/>
    </w:rPr>
  </w:style>
  <w:style w:type="paragraph" w:customStyle="1" w:styleId="tasktextoutsideright">
    <w:name w:val="tasktextoutsideright"/>
    <w:basedOn w:val="Normal"/>
    <w:qFormat/>
    <w:pPr>
      <w:spacing w:beforeAutospacing="1" w:afterAutospacing="1"/>
    </w:pPr>
    <w:rPr>
      <w:sz w:val="17"/>
      <w:szCs w:val="17"/>
    </w:rPr>
  </w:style>
  <w:style w:type="paragraph" w:customStyle="1" w:styleId="tasktextoutsideleft">
    <w:name w:val="tasktextoutsideleft"/>
    <w:basedOn w:val="Normal"/>
    <w:qFormat/>
    <w:pPr>
      <w:spacing w:beforeAutospacing="1" w:afterAutospacing="1"/>
    </w:pPr>
    <w:rPr>
      <w:sz w:val="17"/>
      <w:szCs w:val="17"/>
    </w:rPr>
  </w:style>
  <w:style w:type="paragraph" w:customStyle="1" w:styleId="titletext">
    <w:name w:val="titletext"/>
    <w:basedOn w:val="Normal"/>
    <w:qFormat/>
    <w:pPr>
      <w:spacing w:beforeAutospacing="1" w:afterAutospacing="1"/>
    </w:pPr>
    <w:rPr>
      <w:sz w:val="27"/>
      <w:szCs w:val="27"/>
    </w:rPr>
  </w:style>
  <w:style w:type="paragraph" w:customStyle="1" w:styleId="spinner">
    <w:name w:val="spinner"/>
    <w:basedOn w:val="Normal"/>
    <w:qFormat/>
    <w:pPr>
      <w:spacing w:beforeAutospacing="1"/>
    </w:pPr>
  </w:style>
  <w:style w:type="paragraph" w:customStyle="1" w:styleId="markdown">
    <w:name w:val="markdown"/>
    <w:basedOn w:val="Normal"/>
    <w:qFormat/>
    <w:pPr>
      <w:spacing w:beforeAutospacing="1" w:afterAutospacing="1"/>
    </w:pPr>
    <w:rPr>
      <w:rFonts w:ascii="Microsoft YaHei" w:eastAsia="Microsoft YaHei" w:hAnsi="Microsoft YaHei"/>
    </w:rPr>
  </w:style>
  <w:style w:type="paragraph" w:customStyle="1" w:styleId="haroopad">
    <w:name w:val="haroopad"/>
    <w:basedOn w:val="Normal"/>
    <w:qFormat/>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pPr>
      <w:shd w:val="clear" w:color="auto" w:fill="FDF6E3"/>
      <w:spacing w:beforeAutospacing="1" w:afterAutospacing="1"/>
    </w:pPr>
    <w:rPr>
      <w:color w:val="657B83"/>
    </w:rPr>
  </w:style>
  <w:style w:type="paragraph" w:customStyle="1" w:styleId="hljs-comment">
    <w:name w:val="hljs-comment"/>
    <w:basedOn w:val="Normal"/>
    <w:qFormat/>
    <w:pPr>
      <w:spacing w:beforeAutospacing="1" w:afterAutospacing="1"/>
    </w:pPr>
    <w:rPr>
      <w:color w:val="93A1A1"/>
    </w:rPr>
  </w:style>
  <w:style w:type="paragraph" w:customStyle="1" w:styleId="hljs-doctype">
    <w:name w:val="hljs-doctype"/>
    <w:basedOn w:val="Normal"/>
    <w:qFormat/>
    <w:pPr>
      <w:spacing w:beforeAutospacing="1" w:afterAutospacing="1"/>
    </w:pPr>
    <w:rPr>
      <w:color w:val="93A1A1"/>
    </w:rPr>
  </w:style>
  <w:style w:type="paragraph" w:customStyle="1" w:styleId="hljs-javadoc">
    <w:name w:val="hljs-javadoc"/>
    <w:basedOn w:val="Normal"/>
    <w:qFormat/>
    <w:pPr>
      <w:spacing w:beforeAutospacing="1" w:afterAutospacing="1"/>
    </w:pPr>
    <w:rPr>
      <w:color w:val="93A1A1"/>
    </w:rPr>
  </w:style>
  <w:style w:type="paragraph" w:customStyle="1" w:styleId="hljs-pi">
    <w:name w:val="hljs-pi"/>
    <w:basedOn w:val="Normal"/>
    <w:qFormat/>
    <w:pPr>
      <w:spacing w:beforeAutospacing="1" w:afterAutospacing="1"/>
    </w:pPr>
    <w:rPr>
      <w:color w:val="93A1A1"/>
    </w:rPr>
  </w:style>
  <w:style w:type="paragraph" w:customStyle="1" w:styleId="hljs-addition">
    <w:name w:val="hljs-addition"/>
    <w:basedOn w:val="Normal"/>
    <w:qFormat/>
    <w:pPr>
      <w:spacing w:beforeAutospacing="1" w:afterAutospacing="1"/>
    </w:pPr>
    <w:rPr>
      <w:color w:val="859900"/>
    </w:rPr>
  </w:style>
  <w:style w:type="paragraph" w:customStyle="1" w:styleId="hljs-keyword">
    <w:name w:val="hljs-keyword"/>
    <w:basedOn w:val="Normal"/>
    <w:qFormat/>
    <w:pPr>
      <w:spacing w:beforeAutospacing="1" w:afterAutospacing="1"/>
    </w:pPr>
    <w:rPr>
      <w:color w:val="859900"/>
    </w:rPr>
  </w:style>
  <w:style w:type="paragraph" w:customStyle="1" w:styleId="hljs-request">
    <w:name w:val="hljs-request"/>
    <w:basedOn w:val="Normal"/>
    <w:qFormat/>
    <w:pPr>
      <w:spacing w:beforeAutospacing="1" w:afterAutospacing="1"/>
    </w:pPr>
    <w:rPr>
      <w:color w:val="859900"/>
    </w:rPr>
  </w:style>
  <w:style w:type="paragraph" w:customStyle="1" w:styleId="hljs-status">
    <w:name w:val="hljs-status"/>
    <w:basedOn w:val="Normal"/>
    <w:qFormat/>
    <w:pPr>
      <w:spacing w:beforeAutospacing="1" w:afterAutospacing="1"/>
    </w:pPr>
    <w:rPr>
      <w:color w:val="859900"/>
    </w:rPr>
  </w:style>
  <w:style w:type="paragraph" w:customStyle="1" w:styleId="hljs-winutils">
    <w:name w:val="hljs-winutils"/>
    <w:basedOn w:val="Normal"/>
    <w:qFormat/>
    <w:pPr>
      <w:spacing w:beforeAutospacing="1" w:afterAutospacing="1"/>
    </w:pPr>
    <w:rPr>
      <w:color w:val="859900"/>
    </w:rPr>
  </w:style>
  <w:style w:type="paragraph" w:customStyle="1" w:styleId="method">
    <w:name w:val="method"/>
    <w:basedOn w:val="Normal"/>
    <w:qFormat/>
    <w:pPr>
      <w:spacing w:beforeAutospacing="1" w:afterAutospacing="1"/>
    </w:pPr>
    <w:rPr>
      <w:color w:val="859900"/>
    </w:rPr>
  </w:style>
  <w:style w:type="paragraph" w:customStyle="1" w:styleId="hljs-command">
    <w:name w:val="hljs-command"/>
    <w:basedOn w:val="Normal"/>
    <w:qFormat/>
    <w:pPr>
      <w:spacing w:beforeAutospacing="1" w:afterAutospacing="1"/>
    </w:pPr>
    <w:rPr>
      <w:color w:val="2AA198"/>
    </w:rPr>
  </w:style>
  <w:style w:type="paragraph" w:customStyle="1" w:styleId="hljs-dartdoc">
    <w:name w:val="hljs-dartdoc"/>
    <w:basedOn w:val="Normal"/>
    <w:qFormat/>
    <w:pPr>
      <w:spacing w:beforeAutospacing="1" w:afterAutospacing="1"/>
    </w:pPr>
    <w:rPr>
      <w:color w:val="2AA198"/>
    </w:rPr>
  </w:style>
  <w:style w:type="paragraph" w:customStyle="1" w:styleId="hljs-hexcolor">
    <w:name w:val="hljs-hexcolor"/>
    <w:basedOn w:val="Normal"/>
    <w:qFormat/>
    <w:pPr>
      <w:spacing w:beforeAutospacing="1" w:afterAutospacing="1"/>
    </w:pPr>
    <w:rPr>
      <w:color w:val="2AA198"/>
    </w:rPr>
  </w:style>
  <w:style w:type="paragraph" w:customStyle="1" w:styleId="hljs-linkurl">
    <w:name w:val="hljs-link_url"/>
    <w:basedOn w:val="Normal"/>
    <w:qFormat/>
    <w:pPr>
      <w:spacing w:beforeAutospacing="1" w:afterAutospacing="1"/>
    </w:pPr>
    <w:rPr>
      <w:color w:val="2AA198"/>
    </w:rPr>
  </w:style>
  <w:style w:type="paragraph" w:customStyle="1" w:styleId="hljs-number">
    <w:name w:val="hljs-number"/>
    <w:basedOn w:val="Normal"/>
    <w:qFormat/>
    <w:pPr>
      <w:spacing w:beforeAutospacing="1" w:afterAutospacing="1"/>
    </w:pPr>
    <w:rPr>
      <w:color w:val="2AA198"/>
    </w:rPr>
  </w:style>
  <w:style w:type="paragraph" w:customStyle="1" w:styleId="hljs-phpdoc">
    <w:name w:val="hljs-phpdoc"/>
    <w:basedOn w:val="Normal"/>
    <w:qFormat/>
    <w:pPr>
      <w:spacing w:beforeAutospacing="1" w:afterAutospacing="1"/>
    </w:pPr>
    <w:rPr>
      <w:color w:val="2AA198"/>
    </w:rPr>
  </w:style>
  <w:style w:type="paragraph" w:customStyle="1" w:styleId="hljs-regexp">
    <w:name w:val="hljs-regexp"/>
    <w:basedOn w:val="Normal"/>
    <w:qFormat/>
    <w:pPr>
      <w:spacing w:beforeAutospacing="1" w:afterAutospacing="1"/>
    </w:pPr>
    <w:rPr>
      <w:color w:val="2AA198"/>
    </w:rPr>
  </w:style>
  <w:style w:type="paragraph" w:customStyle="1" w:styleId="hljs-string">
    <w:name w:val="hljs-string"/>
    <w:basedOn w:val="Normal"/>
    <w:qFormat/>
    <w:pPr>
      <w:spacing w:beforeAutospacing="1" w:afterAutospacing="1"/>
    </w:pPr>
    <w:rPr>
      <w:color w:val="2AA198"/>
    </w:rPr>
  </w:style>
  <w:style w:type="paragraph" w:customStyle="1" w:styleId="hljs-builtin">
    <w:name w:val="hljs-built_in"/>
    <w:basedOn w:val="Normal"/>
    <w:qFormat/>
    <w:pPr>
      <w:spacing w:beforeAutospacing="1" w:afterAutospacing="1"/>
    </w:pPr>
    <w:rPr>
      <w:color w:val="268BD2"/>
    </w:rPr>
  </w:style>
  <w:style w:type="paragraph" w:customStyle="1" w:styleId="hljs-chunk">
    <w:name w:val="hljs-chunk"/>
    <w:basedOn w:val="Normal"/>
    <w:qFormat/>
    <w:pPr>
      <w:spacing w:beforeAutospacing="1" w:afterAutospacing="1"/>
    </w:pPr>
    <w:rPr>
      <w:color w:val="268BD2"/>
    </w:rPr>
  </w:style>
  <w:style w:type="paragraph" w:customStyle="1" w:styleId="hljs-decorator">
    <w:name w:val="hljs-decorator"/>
    <w:basedOn w:val="Normal"/>
    <w:qFormat/>
    <w:pPr>
      <w:spacing w:beforeAutospacing="1" w:afterAutospacing="1"/>
    </w:pPr>
    <w:rPr>
      <w:color w:val="268BD2"/>
    </w:rPr>
  </w:style>
  <w:style w:type="paragraph" w:customStyle="1" w:styleId="hljs-id">
    <w:name w:val="hljs-id"/>
    <w:basedOn w:val="Normal"/>
    <w:qFormat/>
    <w:pPr>
      <w:spacing w:beforeAutospacing="1" w:afterAutospacing="1"/>
    </w:pPr>
    <w:rPr>
      <w:color w:val="268BD2"/>
    </w:rPr>
  </w:style>
  <w:style w:type="paragraph" w:customStyle="1" w:styleId="hljs-identifier">
    <w:name w:val="hljs-identifier"/>
    <w:basedOn w:val="Normal"/>
    <w:qFormat/>
    <w:pPr>
      <w:spacing w:beforeAutospacing="1" w:afterAutospacing="1"/>
    </w:pPr>
    <w:rPr>
      <w:color w:val="268BD2"/>
    </w:rPr>
  </w:style>
  <w:style w:type="paragraph" w:customStyle="1" w:styleId="hljs-localvars">
    <w:name w:val="hljs-localvars"/>
    <w:basedOn w:val="Normal"/>
    <w:qFormat/>
    <w:pPr>
      <w:spacing w:beforeAutospacing="1" w:afterAutospacing="1"/>
    </w:pPr>
    <w:rPr>
      <w:color w:val="268BD2"/>
    </w:rPr>
  </w:style>
  <w:style w:type="paragraph" w:customStyle="1" w:styleId="hljs-title">
    <w:name w:val="hljs-title"/>
    <w:basedOn w:val="Normal"/>
    <w:qFormat/>
    <w:pPr>
      <w:spacing w:beforeAutospacing="1" w:afterAutospacing="1"/>
    </w:pPr>
    <w:rPr>
      <w:color w:val="268BD2"/>
    </w:rPr>
  </w:style>
  <w:style w:type="paragraph" w:customStyle="1" w:styleId="hljs-attribute">
    <w:name w:val="hljs-attribute"/>
    <w:basedOn w:val="Normal"/>
    <w:qFormat/>
    <w:pPr>
      <w:spacing w:beforeAutospacing="1" w:afterAutospacing="1"/>
    </w:pPr>
    <w:rPr>
      <w:color w:val="B58900"/>
    </w:rPr>
  </w:style>
  <w:style w:type="paragraph" w:customStyle="1" w:styleId="hljs-constant">
    <w:name w:val="hljs-constant"/>
    <w:basedOn w:val="Normal"/>
    <w:qFormat/>
    <w:pPr>
      <w:spacing w:beforeAutospacing="1" w:afterAutospacing="1"/>
    </w:pPr>
    <w:rPr>
      <w:color w:val="B58900"/>
    </w:rPr>
  </w:style>
  <w:style w:type="paragraph" w:customStyle="1" w:styleId="hljs-linkreference">
    <w:name w:val="hljs-link_reference"/>
    <w:basedOn w:val="Normal"/>
    <w:qFormat/>
    <w:pPr>
      <w:spacing w:beforeAutospacing="1" w:afterAutospacing="1"/>
    </w:pPr>
    <w:rPr>
      <w:color w:val="B58900"/>
    </w:rPr>
  </w:style>
  <w:style w:type="paragraph" w:customStyle="1" w:styleId="hljs-parent">
    <w:name w:val="hljs-parent"/>
    <w:basedOn w:val="Normal"/>
    <w:qFormat/>
    <w:pPr>
      <w:spacing w:beforeAutospacing="1" w:afterAutospacing="1"/>
    </w:pPr>
    <w:rPr>
      <w:color w:val="B58900"/>
    </w:rPr>
  </w:style>
  <w:style w:type="paragraph" w:customStyle="1" w:styleId="hljs-type">
    <w:name w:val="hljs-type"/>
    <w:basedOn w:val="Normal"/>
    <w:qFormat/>
    <w:pPr>
      <w:spacing w:beforeAutospacing="1" w:afterAutospacing="1"/>
    </w:pPr>
    <w:rPr>
      <w:color w:val="B58900"/>
    </w:rPr>
  </w:style>
  <w:style w:type="paragraph" w:customStyle="1" w:styleId="hljs-variable">
    <w:name w:val="hljs-variable"/>
    <w:basedOn w:val="Normal"/>
    <w:qFormat/>
    <w:pPr>
      <w:spacing w:beforeAutospacing="1" w:afterAutospacing="1"/>
    </w:pPr>
    <w:rPr>
      <w:color w:val="B58900"/>
    </w:rPr>
  </w:style>
  <w:style w:type="paragraph" w:customStyle="1" w:styleId="hljs-attrselector">
    <w:name w:val="hljs-attr_selector"/>
    <w:basedOn w:val="Normal"/>
    <w:qFormat/>
    <w:pPr>
      <w:spacing w:beforeAutospacing="1" w:afterAutospacing="1"/>
    </w:pPr>
    <w:rPr>
      <w:color w:val="CB4B16"/>
    </w:rPr>
  </w:style>
  <w:style w:type="paragraph" w:customStyle="1" w:styleId="hljs-cdata">
    <w:name w:val="hljs-cdata"/>
    <w:basedOn w:val="Normal"/>
    <w:qFormat/>
    <w:pPr>
      <w:spacing w:beforeAutospacing="1" w:afterAutospacing="1"/>
    </w:pPr>
    <w:rPr>
      <w:color w:val="CB4B16"/>
    </w:rPr>
  </w:style>
  <w:style w:type="paragraph" w:customStyle="1" w:styleId="hljs-header">
    <w:name w:val="hljs-header"/>
    <w:basedOn w:val="Normal"/>
    <w:qFormat/>
    <w:pPr>
      <w:spacing w:beforeAutospacing="1" w:afterAutospacing="1"/>
    </w:pPr>
    <w:rPr>
      <w:color w:val="CB4B16"/>
    </w:rPr>
  </w:style>
  <w:style w:type="paragraph" w:customStyle="1" w:styleId="hljs-pragma">
    <w:name w:val="hljs-pragma"/>
    <w:basedOn w:val="Normal"/>
    <w:qFormat/>
    <w:pPr>
      <w:spacing w:beforeAutospacing="1" w:afterAutospacing="1"/>
    </w:pPr>
    <w:rPr>
      <w:color w:val="CB4B16"/>
    </w:rPr>
  </w:style>
  <w:style w:type="paragraph" w:customStyle="1" w:styleId="hljs-preprocessor">
    <w:name w:val="hljs-preprocessor"/>
    <w:basedOn w:val="Normal"/>
    <w:qFormat/>
    <w:pPr>
      <w:spacing w:beforeAutospacing="1" w:afterAutospacing="1"/>
    </w:pPr>
    <w:rPr>
      <w:color w:val="CB4B16"/>
    </w:rPr>
  </w:style>
  <w:style w:type="paragraph" w:customStyle="1" w:styleId="hljs-shebang">
    <w:name w:val="hljs-shebang"/>
    <w:basedOn w:val="Normal"/>
    <w:qFormat/>
    <w:pPr>
      <w:spacing w:beforeAutospacing="1" w:afterAutospacing="1"/>
    </w:pPr>
    <w:rPr>
      <w:color w:val="CB4B16"/>
    </w:rPr>
  </w:style>
  <w:style w:type="paragraph" w:customStyle="1" w:styleId="hljs-special">
    <w:name w:val="hljs-special"/>
    <w:basedOn w:val="Normal"/>
    <w:qFormat/>
    <w:pPr>
      <w:spacing w:beforeAutospacing="1" w:afterAutospacing="1"/>
    </w:pPr>
    <w:rPr>
      <w:color w:val="CB4B16"/>
    </w:rPr>
  </w:style>
  <w:style w:type="paragraph" w:customStyle="1" w:styleId="hljs-subst">
    <w:name w:val="hljs-subst"/>
    <w:basedOn w:val="Normal"/>
    <w:qFormat/>
    <w:pPr>
      <w:spacing w:beforeAutospacing="1" w:afterAutospacing="1"/>
    </w:pPr>
    <w:rPr>
      <w:color w:val="CB4B16"/>
    </w:rPr>
  </w:style>
  <w:style w:type="paragraph" w:customStyle="1" w:styleId="hljs-symbol">
    <w:name w:val="hljs-symbol"/>
    <w:basedOn w:val="Normal"/>
    <w:qFormat/>
    <w:pPr>
      <w:spacing w:beforeAutospacing="1" w:afterAutospacing="1"/>
    </w:pPr>
    <w:rPr>
      <w:color w:val="CB4B16"/>
    </w:rPr>
  </w:style>
  <w:style w:type="paragraph" w:customStyle="1" w:styleId="hljs-deletion">
    <w:name w:val="hljs-deletion"/>
    <w:basedOn w:val="Normal"/>
    <w:qFormat/>
    <w:pPr>
      <w:spacing w:beforeAutospacing="1" w:afterAutospacing="1"/>
    </w:pPr>
    <w:rPr>
      <w:color w:val="DC322F"/>
    </w:rPr>
  </w:style>
  <w:style w:type="paragraph" w:customStyle="1" w:styleId="hljs-important">
    <w:name w:val="hljs-important"/>
    <w:basedOn w:val="Normal"/>
    <w:qFormat/>
    <w:pPr>
      <w:spacing w:beforeAutospacing="1" w:afterAutospacing="1"/>
    </w:pPr>
    <w:rPr>
      <w:color w:val="DC322F"/>
    </w:rPr>
  </w:style>
  <w:style w:type="paragraph" w:customStyle="1" w:styleId="hljs-linklabel">
    <w:name w:val="hljs-link_label"/>
    <w:basedOn w:val="Normal"/>
    <w:qFormat/>
    <w:pPr>
      <w:spacing w:beforeAutospacing="1" w:afterAutospacing="1"/>
    </w:pPr>
    <w:rPr>
      <w:color w:val="6C71C4"/>
    </w:rPr>
  </w:style>
  <w:style w:type="paragraph" w:customStyle="1" w:styleId="mathjaxhoverarrow">
    <w:name w:val="mathjax_hover_arrow"/>
    <w:basedOn w:val="Normal"/>
    <w:qFormat/>
    <w:pPr>
      <w:spacing w:beforeAutospacing="1" w:afterAutospacing="1"/>
    </w:pPr>
  </w:style>
  <w:style w:type="paragraph" w:customStyle="1" w:styleId="mathjaxmenu">
    <w:name w:val="mathjax_menu"/>
    <w:basedOn w:val="Normal"/>
    <w:qFormat/>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pPr>
      <w:spacing w:beforeAutospacing="1" w:afterAutospacing="1"/>
    </w:pPr>
  </w:style>
  <w:style w:type="paragraph" w:customStyle="1" w:styleId="mathjaxmenuarrow">
    <w:name w:val="mathjax_menuarrow"/>
    <w:basedOn w:val="Normal"/>
    <w:qFormat/>
    <w:pPr>
      <w:spacing w:beforeAutospacing="1" w:afterAutospacing="1"/>
    </w:pPr>
    <w:rPr>
      <w:color w:val="666666"/>
    </w:rPr>
  </w:style>
  <w:style w:type="paragraph" w:customStyle="1" w:styleId="mathjaxmenulabel">
    <w:name w:val="mathjax_menulabel"/>
    <w:basedOn w:val="Normal"/>
    <w:qFormat/>
    <w:pPr>
      <w:spacing w:beforeAutospacing="1" w:afterAutospacing="1"/>
    </w:pPr>
    <w:rPr>
      <w:i/>
      <w:iCs/>
    </w:rPr>
  </w:style>
  <w:style w:type="paragraph" w:customStyle="1" w:styleId="mathjaxmenurule">
    <w:name w:val="mathjax_menurule"/>
    <w:basedOn w:val="Normal"/>
    <w:qFormat/>
    <w:pPr>
      <w:pBdr>
        <w:top w:val="single" w:sz="6" w:space="0" w:color="CCCCCC"/>
      </w:pBdr>
      <w:spacing w:before="60"/>
      <w:ind w:left="15" w:right="15"/>
    </w:pPr>
  </w:style>
  <w:style w:type="paragraph" w:customStyle="1" w:styleId="mathjaxmenuclose">
    <w:name w:val="mathjax_menu_close"/>
    <w:basedOn w:val="Normal"/>
    <w:qFormat/>
    <w:pPr>
      <w:spacing w:beforeAutospacing="1" w:afterAutospacing="1"/>
    </w:pPr>
  </w:style>
  <w:style w:type="paragraph" w:customStyle="1" w:styleId="mathjaxpreview">
    <w:name w:val="mathjax_preview"/>
    <w:basedOn w:val="Normal"/>
    <w:qFormat/>
    <w:pPr>
      <w:spacing w:beforeAutospacing="1" w:afterAutospacing="1"/>
    </w:pPr>
    <w:rPr>
      <w:color w:val="888888"/>
    </w:rPr>
  </w:style>
  <w:style w:type="paragraph" w:customStyle="1" w:styleId="mathjaxerror">
    <w:name w:val="mathjax_error"/>
    <w:basedOn w:val="Normal"/>
    <w:qFormat/>
    <w:pPr>
      <w:spacing w:beforeAutospacing="1" w:afterAutospacing="1"/>
    </w:pPr>
    <w:rPr>
      <w:i/>
      <w:iCs/>
      <w:color w:val="CC0000"/>
    </w:rPr>
  </w:style>
  <w:style w:type="paragraph" w:customStyle="1" w:styleId="oembedall-reputation-score">
    <w:name w:val="oembedall-reputation-score"/>
    <w:basedOn w:val="Normal"/>
    <w:qFormat/>
    <w:pPr>
      <w:spacing w:beforeAutospacing="1" w:afterAutospacing="1"/>
    </w:pPr>
  </w:style>
  <w:style w:type="paragraph" w:customStyle="1" w:styleId="oembedall-user-info">
    <w:name w:val="oembedall-user-info"/>
    <w:basedOn w:val="Normal"/>
    <w:qFormat/>
    <w:pPr>
      <w:spacing w:beforeAutospacing="1" w:afterAutospacing="1"/>
    </w:pPr>
  </w:style>
  <w:style w:type="paragraph" w:customStyle="1" w:styleId="oembedall-question-hyperlink">
    <w:name w:val="oembedall-question-hyperlink"/>
    <w:basedOn w:val="Normal"/>
    <w:qFormat/>
    <w:pPr>
      <w:spacing w:beforeAutospacing="1" w:afterAutospacing="1"/>
    </w:pPr>
  </w:style>
  <w:style w:type="paragraph" w:customStyle="1" w:styleId="oembedall-stats">
    <w:name w:val="oembedall-stats"/>
    <w:basedOn w:val="Normal"/>
    <w:qFormat/>
    <w:pPr>
      <w:spacing w:beforeAutospacing="1" w:afterAutospacing="1"/>
    </w:pPr>
  </w:style>
  <w:style w:type="paragraph" w:customStyle="1" w:styleId="oembedall-statscontainer">
    <w:name w:val="oembedall-statscontainer"/>
    <w:basedOn w:val="Normal"/>
    <w:qFormat/>
    <w:pPr>
      <w:spacing w:beforeAutospacing="1" w:afterAutospacing="1"/>
    </w:pPr>
  </w:style>
  <w:style w:type="paragraph" w:customStyle="1" w:styleId="oembedall-votes">
    <w:name w:val="oembedall-votes"/>
    <w:basedOn w:val="Normal"/>
    <w:qFormat/>
    <w:pPr>
      <w:spacing w:beforeAutospacing="1" w:afterAutospacing="1"/>
    </w:pPr>
  </w:style>
  <w:style w:type="paragraph" w:customStyle="1" w:styleId="oembedall-vote-count-post">
    <w:name w:val="oembedall-vote-count-post"/>
    <w:basedOn w:val="Normal"/>
    <w:qFormat/>
    <w:pPr>
      <w:spacing w:beforeAutospacing="1" w:afterAutospacing="1"/>
    </w:pPr>
  </w:style>
  <w:style w:type="paragraph" w:customStyle="1" w:styleId="oembedall-views">
    <w:name w:val="oembedall-views"/>
    <w:basedOn w:val="Normal"/>
    <w:qFormat/>
    <w:pPr>
      <w:spacing w:beforeAutospacing="1" w:afterAutospacing="1"/>
    </w:pPr>
  </w:style>
  <w:style w:type="paragraph" w:customStyle="1" w:styleId="oembedall-status">
    <w:name w:val="oembedall-status"/>
    <w:basedOn w:val="Normal"/>
    <w:qFormat/>
    <w:pPr>
      <w:spacing w:beforeAutospacing="1" w:afterAutospacing="1"/>
    </w:pPr>
  </w:style>
  <w:style w:type="paragraph" w:customStyle="1" w:styleId="oembedall-summary">
    <w:name w:val="oembedall-summary"/>
    <w:basedOn w:val="Normal"/>
    <w:qFormat/>
    <w:pPr>
      <w:spacing w:beforeAutospacing="1" w:afterAutospacing="1"/>
    </w:pPr>
  </w:style>
  <w:style w:type="paragraph" w:customStyle="1" w:styleId="oembedall-excerpt">
    <w:name w:val="oembedall-excerpt"/>
    <w:basedOn w:val="Normal"/>
    <w:qFormat/>
    <w:pPr>
      <w:spacing w:beforeAutospacing="1" w:afterAutospacing="1"/>
    </w:pPr>
  </w:style>
  <w:style w:type="paragraph" w:customStyle="1" w:styleId="oembedall-tags">
    <w:name w:val="oembedall-tags"/>
    <w:basedOn w:val="Normal"/>
    <w:qFormat/>
    <w:pPr>
      <w:spacing w:beforeAutospacing="1" w:afterAutospacing="1"/>
    </w:pPr>
  </w:style>
  <w:style w:type="paragraph" w:customStyle="1" w:styleId="oembedall-post-tag">
    <w:name w:val="oembedall-post-tag"/>
    <w:basedOn w:val="Normal"/>
    <w:qFormat/>
    <w:pPr>
      <w:spacing w:beforeAutospacing="1" w:afterAutospacing="1"/>
    </w:pPr>
  </w:style>
  <w:style w:type="paragraph" w:customStyle="1" w:styleId="oembedall-statsarrow">
    <w:name w:val="oembedall-statsarrow"/>
    <w:basedOn w:val="Normal"/>
    <w:qFormat/>
    <w:pPr>
      <w:spacing w:beforeAutospacing="1" w:afterAutospacing="1"/>
    </w:pPr>
  </w:style>
  <w:style w:type="paragraph" w:customStyle="1" w:styleId="contents">
    <w:name w:val="contents"/>
    <w:basedOn w:val="Normal"/>
    <w:qFormat/>
    <w:pPr>
      <w:spacing w:beforeAutospacing="1" w:afterAutospacing="1"/>
    </w:pPr>
  </w:style>
  <w:style w:type="paragraph" w:customStyle="1" w:styleId="label">
    <w:name w:val="label"/>
    <w:basedOn w:val="Normal"/>
    <w:qFormat/>
    <w:pPr>
      <w:spacing w:beforeAutospacing="1" w:afterAutospacing="1"/>
    </w:pPr>
  </w:style>
  <w:style w:type="paragraph" w:customStyle="1" w:styleId="hljs-tag">
    <w:name w:val="hljs-tag"/>
    <w:basedOn w:val="Normal"/>
    <w:qFormat/>
    <w:pPr>
      <w:spacing w:beforeAutospacing="1" w:afterAutospacing="1"/>
    </w:pPr>
  </w:style>
  <w:style w:type="paragraph" w:customStyle="1" w:styleId="hljs-value">
    <w:name w:val="hljs-value"/>
    <w:basedOn w:val="Normal"/>
    <w:qFormat/>
    <w:pPr>
      <w:spacing w:beforeAutospacing="1" w:afterAutospacing="1"/>
    </w:pPr>
  </w:style>
  <w:style w:type="paragraph" w:customStyle="1" w:styleId="hljs-formula">
    <w:name w:val="hljs-formula"/>
    <w:basedOn w:val="Normal"/>
    <w:qFormat/>
    <w:pPr>
      <w:spacing w:beforeAutospacing="1" w:afterAutospacing="1"/>
    </w:pPr>
  </w:style>
  <w:style w:type="paragraph" w:customStyle="1" w:styleId="hljs-function">
    <w:name w:val="hljs-function"/>
    <w:basedOn w:val="Normal"/>
    <w:qFormat/>
    <w:pPr>
      <w:spacing w:beforeAutospacing="1" w:afterAutospacing="1"/>
    </w:pPr>
  </w:style>
  <w:style w:type="paragraph" w:customStyle="1" w:styleId="hljs-literal">
    <w:name w:val="hljs-literal"/>
    <w:basedOn w:val="Normal"/>
    <w:qFormat/>
    <w:pPr>
      <w:spacing w:beforeAutospacing="1" w:afterAutospacing="1"/>
    </w:pPr>
  </w:style>
  <w:style w:type="paragraph" w:customStyle="1" w:styleId="hljs-body">
    <w:name w:val="hljs-body"/>
    <w:basedOn w:val="Normal"/>
    <w:qFormat/>
    <w:pPr>
      <w:spacing w:beforeAutospacing="1" w:afterAutospacing="1"/>
    </w:pPr>
  </w:style>
  <w:style w:type="paragraph" w:customStyle="1" w:styleId="hljs-pseudo">
    <w:name w:val="hljs-pseudo"/>
    <w:basedOn w:val="Normal"/>
    <w:qFormat/>
    <w:pPr>
      <w:spacing w:beforeAutospacing="1" w:afterAutospacing="1"/>
    </w:pPr>
  </w:style>
  <w:style w:type="paragraph" w:customStyle="1" w:styleId="hljs-change">
    <w:name w:val="hljs-change"/>
    <w:basedOn w:val="Normal"/>
    <w:qFormat/>
    <w:pPr>
      <w:spacing w:beforeAutospacing="1" w:afterAutospacing="1"/>
    </w:pPr>
  </w:style>
  <w:style w:type="paragraph" w:customStyle="1" w:styleId="oembedall-body">
    <w:name w:val="oembedall-body"/>
    <w:basedOn w:val="Normal"/>
    <w:qFormat/>
    <w:pPr>
      <w:spacing w:beforeAutospacing="1" w:afterAutospacing="1"/>
    </w:pPr>
  </w:style>
  <w:style w:type="paragraph" w:customStyle="1" w:styleId="tagline">
    <w:name w:val="tagline"/>
    <w:basedOn w:val="Normal"/>
    <w:qFormat/>
    <w:pPr>
      <w:spacing w:beforeAutospacing="1" w:afterAutospacing="1"/>
    </w:pPr>
  </w:style>
  <w:style w:type="paragraph" w:customStyle="1" w:styleId="wrapper">
    <w:name w:val="wrapper"/>
    <w:basedOn w:val="Normal"/>
    <w:qFormat/>
    <w:pPr>
      <w:spacing w:beforeAutospacing="1" w:afterAutospacing="1"/>
    </w:pPr>
  </w:style>
  <w:style w:type="paragraph" w:customStyle="1" w:styleId="split">
    <w:name w:val="split"/>
    <w:basedOn w:val="Normal"/>
    <w:qFormat/>
    <w:pPr>
      <w:spacing w:beforeAutospacing="1" w:afterAutospacing="1"/>
    </w:pPr>
  </w:style>
  <w:style w:type="paragraph" w:customStyle="1" w:styleId="place-context">
    <w:name w:val="place-context"/>
    <w:basedOn w:val="Normal"/>
    <w:qFormat/>
    <w:pPr>
      <w:spacing w:beforeAutospacing="1" w:afterAutospacing="1"/>
    </w:pPr>
  </w:style>
  <w:style w:type="paragraph" w:customStyle="1" w:styleId="prominent-place">
    <w:name w:val="prominent-place"/>
    <w:basedOn w:val="Normal"/>
    <w:qFormat/>
    <w:pPr>
      <w:spacing w:beforeAutospacing="1" w:afterAutospacing="1"/>
    </w:pPr>
  </w:style>
  <w:style w:type="paragraph" w:customStyle="1" w:styleId="main-date">
    <w:name w:val="main-date"/>
    <w:basedOn w:val="Normal"/>
    <w:qFormat/>
    <w:pPr>
      <w:spacing w:beforeAutospacing="1" w:afterAutospacing="1"/>
    </w:pPr>
  </w:style>
  <w:style w:type="paragraph" w:customStyle="1" w:styleId="first">
    <w:name w:val="first"/>
    <w:basedOn w:val="Normal"/>
    <w:qFormat/>
    <w:pPr>
      <w:spacing w:beforeAutospacing="1" w:afterAutospacing="1"/>
    </w:pPr>
  </w:style>
  <w:style w:type="paragraph" w:customStyle="1" w:styleId="Title1">
    <w:name w:val="Title1"/>
    <w:basedOn w:val="Normal"/>
    <w:qFormat/>
    <w:pPr>
      <w:spacing w:beforeAutospacing="1" w:afterAutospacing="1"/>
    </w:pPr>
  </w:style>
  <w:style w:type="paragraph" w:customStyle="1" w:styleId="number">
    <w:name w:val="number"/>
    <w:basedOn w:val="Normal"/>
    <w:qFormat/>
    <w:pPr>
      <w:spacing w:beforeAutospacing="1" w:afterAutospacing="1"/>
    </w:pPr>
  </w:style>
  <w:style w:type="paragraph" w:customStyle="1" w:styleId="oembedall-user-gravatar32">
    <w:name w:val="oembedall-user-gravatar32"/>
    <w:basedOn w:val="Normal"/>
    <w:qFormat/>
    <w:pPr>
      <w:spacing w:beforeAutospacing="1" w:afterAutospacing="1"/>
    </w:pPr>
  </w:style>
  <w:style w:type="paragraph" w:customStyle="1" w:styleId="oembedall-user-details">
    <w:name w:val="oembedall-user-details"/>
    <w:basedOn w:val="Normal"/>
    <w:qFormat/>
    <w:pPr>
      <w:spacing w:beforeAutospacing="1" w:afterAutospacing="1"/>
    </w:pPr>
  </w:style>
  <w:style w:type="paragraph" w:customStyle="1" w:styleId="sub-place">
    <w:name w:val="sub-place"/>
    <w:basedOn w:val="Normal"/>
    <w:qFormat/>
    <w:pPr>
      <w:spacing w:beforeAutospacing="1" w:afterAutospacing="1"/>
    </w:pPr>
  </w:style>
  <w:style w:type="paragraph" w:customStyle="1" w:styleId="oembedall-body1">
    <w:name w:val="oembedall-body1"/>
    <w:basedOn w:val="Normal"/>
    <w:qFormat/>
    <w:pPr>
      <w:pBdr>
        <w:top w:val="single" w:sz="6" w:space="4" w:color="EEEEEE"/>
      </w:pBdr>
      <w:spacing w:before="120" w:afterAutospacing="1"/>
      <w:ind w:left="-150"/>
    </w:pPr>
  </w:style>
  <w:style w:type="paragraph" w:customStyle="1" w:styleId="oembedall-description1">
    <w:name w:val="oembedall-description1"/>
    <w:basedOn w:val="Normal"/>
    <w:qFormat/>
    <w:pPr>
      <w:spacing w:after="45"/>
    </w:pPr>
    <w:rPr>
      <w:color w:val="444444"/>
      <w:sz w:val="18"/>
      <w:szCs w:val="18"/>
    </w:rPr>
  </w:style>
  <w:style w:type="paragraph" w:customStyle="1" w:styleId="oembedall-updated-at1">
    <w:name w:val="oembedall-updated-at1"/>
    <w:basedOn w:val="Normal"/>
    <w:qFormat/>
    <w:rPr>
      <w:color w:val="888888"/>
      <w:sz w:val="17"/>
      <w:szCs w:val="17"/>
    </w:rPr>
  </w:style>
  <w:style w:type="paragraph" w:customStyle="1" w:styleId="oembedall-reputation-score1">
    <w:name w:val="oembedall-reputation-score1"/>
    <w:basedOn w:val="Normal"/>
    <w:qFormat/>
    <w:pPr>
      <w:spacing w:beforeAutospacing="1" w:afterAutospacing="1"/>
      <w:ind w:right="30"/>
    </w:pPr>
    <w:rPr>
      <w:b/>
      <w:bCs/>
      <w:color w:val="444444"/>
      <w:sz w:val="29"/>
      <w:szCs w:val="29"/>
    </w:rPr>
  </w:style>
  <w:style w:type="paragraph" w:customStyle="1" w:styleId="oembedall-user-info1">
    <w:name w:val="oembedall-user-info1"/>
    <w:basedOn w:val="Normal"/>
    <w:qFormat/>
    <w:pPr>
      <w:spacing w:beforeAutospacing="1" w:afterAutospacing="1"/>
    </w:pPr>
  </w:style>
  <w:style w:type="paragraph" w:customStyle="1" w:styleId="oembedall-user-gravatar321">
    <w:name w:val="oembedall-user-gravatar321"/>
    <w:basedOn w:val="Normal"/>
    <w:qFormat/>
    <w:pPr>
      <w:spacing w:beforeAutospacing="1" w:afterAutospacing="1"/>
    </w:pPr>
  </w:style>
  <w:style w:type="paragraph" w:customStyle="1" w:styleId="oembedall-user-details1">
    <w:name w:val="oembedall-user-details1"/>
    <w:basedOn w:val="Normal"/>
    <w:qFormat/>
    <w:pPr>
      <w:spacing w:beforeAutospacing="1" w:afterAutospacing="1"/>
      <w:ind w:left="75"/>
    </w:pPr>
  </w:style>
  <w:style w:type="paragraph" w:customStyle="1" w:styleId="oembedall-question-hyperlink1">
    <w:name w:val="oembedall-question-hyperlink1"/>
    <w:basedOn w:val="Normal"/>
    <w:qFormat/>
    <w:pPr>
      <w:spacing w:beforeAutospacing="1" w:afterAutospacing="1"/>
    </w:pPr>
    <w:rPr>
      <w:b/>
      <w:bCs/>
    </w:rPr>
  </w:style>
  <w:style w:type="paragraph" w:customStyle="1" w:styleId="oembedall-stats1">
    <w:name w:val="oembedall-stats1"/>
    <w:basedOn w:val="Normal"/>
    <w:qFormat/>
    <w:pPr>
      <w:shd w:val="clear" w:color="auto" w:fill="EEEEEE"/>
      <w:ind w:left="105"/>
    </w:pPr>
  </w:style>
  <w:style w:type="paragraph" w:customStyle="1" w:styleId="oembedall-statscontainer1">
    <w:name w:val="oembedall-statscontainer1"/>
    <w:basedOn w:val="Normal"/>
    <w:qFormat/>
    <w:pPr>
      <w:spacing w:beforeAutospacing="1" w:afterAutospacing="1"/>
      <w:ind w:right="120"/>
    </w:pPr>
  </w:style>
  <w:style w:type="paragraph" w:customStyle="1" w:styleId="oembedall-votes1">
    <w:name w:val="oembedall-votes1"/>
    <w:basedOn w:val="Normal"/>
    <w:qFormat/>
    <w:pPr>
      <w:spacing w:beforeAutospacing="1" w:afterAutospacing="1"/>
      <w:jc w:val="center"/>
    </w:pPr>
    <w:rPr>
      <w:color w:val="555555"/>
    </w:rPr>
  </w:style>
  <w:style w:type="paragraph" w:customStyle="1" w:styleId="oembedall-vote-count-post1">
    <w:name w:val="oembedall-vote-count-post1"/>
    <w:basedOn w:val="Normal"/>
    <w:qFormat/>
    <w:pPr>
      <w:spacing w:beforeAutospacing="1" w:afterAutospacing="1"/>
    </w:pPr>
    <w:rPr>
      <w:b/>
      <w:bCs/>
      <w:color w:val="808185"/>
      <w:sz w:val="58"/>
      <w:szCs w:val="58"/>
    </w:rPr>
  </w:style>
  <w:style w:type="paragraph" w:customStyle="1" w:styleId="oembedall-views1">
    <w:name w:val="oembedall-views1"/>
    <w:basedOn w:val="Normal"/>
    <w:qFormat/>
    <w:pPr>
      <w:spacing w:beforeAutospacing="1" w:afterAutospacing="1"/>
      <w:jc w:val="center"/>
    </w:pPr>
    <w:rPr>
      <w:color w:val="999999"/>
    </w:rPr>
  </w:style>
  <w:style w:type="paragraph" w:customStyle="1" w:styleId="oembedall-status1">
    <w:name w:val="oembedall-status1"/>
    <w:basedOn w:val="Normal"/>
    <w:qFormat/>
    <w:pPr>
      <w:shd w:val="clear" w:color="auto" w:fill="75845C"/>
      <w:spacing w:afterAutospacing="1"/>
      <w:jc w:val="center"/>
    </w:pPr>
    <w:rPr>
      <w:color w:val="FFFFFF"/>
    </w:rPr>
  </w:style>
  <w:style w:type="paragraph" w:customStyle="1" w:styleId="oembedall-summary1">
    <w:name w:val="oembedall-summary1"/>
    <w:basedOn w:val="Normal"/>
    <w:qFormat/>
    <w:pPr>
      <w:spacing w:beforeAutospacing="1" w:afterAutospacing="1"/>
    </w:pPr>
  </w:style>
  <w:style w:type="paragraph" w:customStyle="1" w:styleId="oembedall-excerpt1">
    <w:name w:val="oembedall-excerpt1"/>
    <w:basedOn w:val="Normal"/>
    <w:qFormat/>
  </w:style>
  <w:style w:type="paragraph" w:customStyle="1" w:styleId="oembedall-tags1">
    <w:name w:val="oembedall-tags1"/>
    <w:basedOn w:val="Normal"/>
    <w:qFormat/>
    <w:pPr>
      <w:spacing w:beforeAutospacing="1" w:afterAutospacing="1" w:line="270" w:lineRule="atLeast"/>
    </w:pPr>
  </w:style>
  <w:style w:type="paragraph" w:customStyle="1" w:styleId="oembedall-post-tag1">
    <w:name w:val="oembedall-post-tag1"/>
    <w:basedOn w:val="Normal"/>
    <w:qFormat/>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pPr>
      <w:spacing w:before="180" w:afterAutospacing="1"/>
    </w:pPr>
  </w:style>
  <w:style w:type="paragraph" w:customStyle="1" w:styleId="contents1">
    <w:name w:val="contents1"/>
    <w:basedOn w:val="Normal"/>
    <w:qFormat/>
    <w:pPr>
      <w:spacing w:beforeAutospacing="1" w:afterAutospacing="1"/>
    </w:pPr>
  </w:style>
  <w:style w:type="paragraph" w:customStyle="1" w:styleId="tagline1">
    <w:name w:val="tagline1"/>
    <w:basedOn w:val="Normal"/>
    <w:qFormat/>
    <w:pPr>
      <w:spacing w:beforeAutospacing="1" w:afterAutospacing="1"/>
    </w:pPr>
    <w:rPr>
      <w:sz w:val="36"/>
      <w:szCs w:val="36"/>
    </w:rPr>
  </w:style>
  <w:style w:type="paragraph" w:customStyle="1" w:styleId="wrapper1">
    <w:name w:val="wrapper1"/>
    <w:basedOn w:val="Normal"/>
    <w:qFormat/>
    <w:pPr>
      <w:spacing w:beforeAutospacing="1" w:afterAutospacing="1"/>
    </w:pPr>
  </w:style>
  <w:style w:type="paragraph" w:customStyle="1" w:styleId="split1">
    <w:name w:val="split1"/>
    <w:basedOn w:val="Normal"/>
    <w:qFormat/>
    <w:pPr>
      <w:spacing w:beforeAutospacing="1" w:afterAutospacing="1"/>
    </w:pPr>
  </w:style>
  <w:style w:type="paragraph" w:customStyle="1" w:styleId="place-context1">
    <w:name w:val="place-context1"/>
    <w:basedOn w:val="Normal"/>
    <w:qFormat/>
    <w:pPr>
      <w:spacing w:beforeAutospacing="1" w:afterAutospacing="1"/>
    </w:pPr>
    <w:rPr>
      <w:sz w:val="21"/>
      <w:szCs w:val="21"/>
    </w:rPr>
  </w:style>
  <w:style w:type="paragraph" w:customStyle="1" w:styleId="sub-place1">
    <w:name w:val="sub-place1"/>
    <w:basedOn w:val="Normal"/>
    <w:qFormat/>
    <w:pPr>
      <w:spacing w:beforeAutospacing="1" w:afterAutospacing="1"/>
    </w:pPr>
  </w:style>
  <w:style w:type="paragraph" w:customStyle="1" w:styleId="prominent-place1">
    <w:name w:val="prominent-place1"/>
    <w:basedOn w:val="Normal"/>
    <w:qFormat/>
    <w:pPr>
      <w:spacing w:beforeAutospacing="1" w:afterAutospacing="1" w:line="264" w:lineRule="atLeast"/>
    </w:pPr>
    <w:rPr>
      <w:sz w:val="27"/>
      <w:szCs w:val="27"/>
    </w:rPr>
  </w:style>
  <w:style w:type="paragraph" w:customStyle="1" w:styleId="main-date1">
    <w:name w:val="main-date1"/>
    <w:basedOn w:val="Normal"/>
    <w:qFormat/>
    <w:pPr>
      <w:spacing w:beforeAutospacing="1" w:afterAutospacing="1"/>
    </w:pPr>
    <w:rPr>
      <w:b/>
      <w:bCs/>
      <w:color w:val="8CB4E0"/>
    </w:rPr>
  </w:style>
  <w:style w:type="paragraph" w:customStyle="1" w:styleId="first1">
    <w:name w:val="first1"/>
    <w:basedOn w:val="Normal"/>
    <w:qFormat/>
    <w:pPr>
      <w:ind w:left="244"/>
    </w:pPr>
  </w:style>
  <w:style w:type="paragraph" w:customStyle="1" w:styleId="label1">
    <w:name w:val="label1"/>
    <w:basedOn w:val="Normal"/>
    <w:qFormat/>
    <w:pPr>
      <w:spacing w:beforeAutospacing="1" w:afterAutospacing="1"/>
    </w:pPr>
    <w:rPr>
      <w:color w:val="333333"/>
    </w:rPr>
  </w:style>
  <w:style w:type="paragraph" w:customStyle="1" w:styleId="title10">
    <w:name w:val="title1"/>
    <w:basedOn w:val="Normal"/>
    <w:qFormat/>
    <w:pPr>
      <w:spacing w:beforeAutospacing="1" w:afterAutospacing="1"/>
    </w:pPr>
  </w:style>
  <w:style w:type="paragraph" w:customStyle="1" w:styleId="number1">
    <w:name w:val="number1"/>
    <w:basedOn w:val="Normal"/>
    <w:qFormat/>
    <w:pPr>
      <w:shd w:val="clear" w:color="auto" w:fill="FFFFFF"/>
    </w:pPr>
    <w:rPr>
      <w:vanish/>
    </w:rPr>
  </w:style>
  <w:style w:type="paragraph" w:customStyle="1" w:styleId="hljs-header1">
    <w:name w:val="hljs-header1"/>
    <w:basedOn w:val="Normal"/>
    <w:qFormat/>
    <w:pPr>
      <w:spacing w:beforeAutospacing="1" w:afterAutospacing="1"/>
    </w:pPr>
    <w:rPr>
      <w:color w:val="93A1A1"/>
    </w:rPr>
  </w:style>
  <w:style w:type="paragraph" w:customStyle="1" w:styleId="hljs-string1">
    <w:name w:val="hljs-string1"/>
    <w:basedOn w:val="Normal"/>
    <w:qFormat/>
    <w:pPr>
      <w:spacing w:beforeAutospacing="1" w:afterAutospacing="1"/>
    </w:pPr>
    <w:rPr>
      <w:color w:val="93A1A1"/>
    </w:rPr>
  </w:style>
  <w:style w:type="paragraph" w:customStyle="1" w:styleId="hljs-tag1">
    <w:name w:val="hljs-tag1"/>
    <w:basedOn w:val="Normal"/>
    <w:qFormat/>
    <w:pPr>
      <w:spacing w:beforeAutospacing="1" w:afterAutospacing="1"/>
    </w:pPr>
    <w:rPr>
      <w:color w:val="859900"/>
    </w:rPr>
  </w:style>
  <w:style w:type="paragraph" w:customStyle="1" w:styleId="hljs-title1">
    <w:name w:val="hljs-title1"/>
    <w:basedOn w:val="Normal"/>
    <w:qFormat/>
    <w:pPr>
      <w:spacing w:beforeAutospacing="1" w:afterAutospacing="1"/>
    </w:pPr>
    <w:rPr>
      <w:color w:val="859900"/>
    </w:rPr>
  </w:style>
  <w:style w:type="paragraph" w:customStyle="1" w:styleId="hljs-value1">
    <w:name w:val="hljs-value1"/>
    <w:basedOn w:val="Normal"/>
    <w:qFormat/>
    <w:pPr>
      <w:spacing w:beforeAutospacing="1" w:afterAutospacing="1"/>
    </w:pPr>
    <w:rPr>
      <w:color w:val="2AA198"/>
    </w:rPr>
  </w:style>
  <w:style w:type="paragraph" w:customStyle="1" w:styleId="hljs-value2">
    <w:name w:val="hljs-value2"/>
    <w:basedOn w:val="Normal"/>
    <w:qFormat/>
    <w:pPr>
      <w:spacing w:beforeAutospacing="1" w:afterAutospacing="1"/>
    </w:pPr>
    <w:rPr>
      <w:color w:val="2AA198"/>
    </w:rPr>
  </w:style>
  <w:style w:type="paragraph" w:customStyle="1" w:styleId="hljs-formula1">
    <w:name w:val="hljs-formula1"/>
    <w:basedOn w:val="Normal"/>
    <w:qFormat/>
    <w:pPr>
      <w:shd w:val="clear" w:color="auto" w:fill="EEE8D5"/>
      <w:spacing w:beforeAutospacing="1" w:afterAutospacing="1"/>
    </w:pPr>
    <w:rPr>
      <w:color w:val="2AA198"/>
    </w:rPr>
  </w:style>
  <w:style w:type="paragraph" w:customStyle="1" w:styleId="hljs-function1">
    <w:name w:val="hljs-function1"/>
    <w:basedOn w:val="Normal"/>
    <w:qFormat/>
    <w:pPr>
      <w:spacing w:beforeAutospacing="1" w:afterAutospacing="1"/>
    </w:pPr>
    <w:rPr>
      <w:color w:val="268BD2"/>
    </w:rPr>
  </w:style>
  <w:style w:type="paragraph" w:customStyle="1" w:styleId="hljs-literal1">
    <w:name w:val="hljs-literal1"/>
    <w:basedOn w:val="Normal"/>
    <w:qFormat/>
    <w:pPr>
      <w:spacing w:beforeAutospacing="1" w:afterAutospacing="1"/>
    </w:pPr>
    <w:rPr>
      <w:color w:val="268BD2"/>
    </w:rPr>
  </w:style>
  <w:style w:type="paragraph" w:customStyle="1" w:styleId="hljs-title2">
    <w:name w:val="hljs-title2"/>
    <w:basedOn w:val="Normal"/>
    <w:qFormat/>
    <w:pPr>
      <w:spacing w:beforeAutospacing="1" w:afterAutospacing="1"/>
    </w:pPr>
    <w:rPr>
      <w:color w:val="B58900"/>
    </w:rPr>
  </w:style>
  <w:style w:type="paragraph" w:customStyle="1" w:styleId="hljs-body1">
    <w:name w:val="hljs-body1"/>
    <w:basedOn w:val="Normal"/>
    <w:qFormat/>
    <w:pPr>
      <w:spacing w:beforeAutospacing="1" w:afterAutospacing="1"/>
    </w:pPr>
    <w:rPr>
      <w:color w:val="B58900"/>
    </w:rPr>
  </w:style>
  <w:style w:type="paragraph" w:customStyle="1" w:styleId="hljs-number1">
    <w:name w:val="hljs-number1"/>
    <w:basedOn w:val="Normal"/>
    <w:qFormat/>
    <w:pPr>
      <w:spacing w:beforeAutospacing="1" w:afterAutospacing="1"/>
    </w:pPr>
    <w:rPr>
      <w:color w:val="B58900"/>
    </w:rPr>
  </w:style>
  <w:style w:type="paragraph" w:customStyle="1" w:styleId="hljs-pseudo1">
    <w:name w:val="hljs-pseudo1"/>
    <w:basedOn w:val="Normal"/>
    <w:qFormat/>
    <w:pPr>
      <w:spacing w:beforeAutospacing="1" w:afterAutospacing="1"/>
    </w:pPr>
    <w:rPr>
      <w:color w:val="CB4B16"/>
    </w:rPr>
  </w:style>
  <w:style w:type="paragraph" w:customStyle="1" w:styleId="hljs-change1">
    <w:name w:val="hljs-change1"/>
    <w:basedOn w:val="Normal"/>
    <w:qFormat/>
    <w:pPr>
      <w:spacing w:beforeAutospacing="1" w:afterAutospacing="1"/>
    </w:pPr>
    <w:rPr>
      <w:color w:val="CB4B16"/>
    </w:rPr>
  </w:style>
  <w:style w:type="paragraph" w:customStyle="1" w:styleId="hljs-keyword1">
    <w:name w:val="hljs-keyword1"/>
    <w:basedOn w:val="Normal"/>
    <w:qFormat/>
    <w:pPr>
      <w:spacing w:beforeAutospacing="1" w:afterAutospacing="1"/>
    </w:pPr>
    <w:rPr>
      <w:color w:val="CB4B16"/>
    </w:rPr>
  </w:style>
  <w:style w:type="paragraph" w:customStyle="1" w:styleId="hljs-string2">
    <w:name w:val="hljs-string2"/>
    <w:basedOn w:val="Normal"/>
    <w:qFormat/>
    <w:pPr>
      <w:spacing w:beforeAutospacing="1" w:afterAutospacing="1"/>
    </w:pPr>
    <w:rPr>
      <w:color w:val="CB4B16"/>
    </w:rPr>
  </w:style>
  <w:style w:type="paragraph" w:customStyle="1" w:styleId="mathjaxmenuarrow1">
    <w:name w:val="mathjax_menuarrow1"/>
    <w:basedOn w:val="Normal"/>
    <w:qFormat/>
    <w:pPr>
      <w:spacing w:beforeAutospacing="1" w:afterAutospacing="1"/>
    </w:pPr>
    <w:rPr>
      <w:color w:val="FFFFFF"/>
    </w:rPr>
  </w:style>
  <w:style w:type="paragraph" w:customStyle="1" w:styleId="toc">
    <w:name w:val="toc"/>
    <w:basedOn w:val="Normal"/>
    <w:qFormat/>
    <w:pPr>
      <w:spacing w:beforeAutospacing="1" w:afterAutospacing="1"/>
    </w:pPr>
  </w:style>
  <w:style w:type="paragraph" w:customStyle="1" w:styleId="1stPara">
    <w:name w:val="1st Para"/>
    <w:next w:val="Normal"/>
    <w:autoRedefine/>
    <w:qFormat/>
    <w:rsid w:val="00C364A8"/>
    <w:pPr>
      <w:spacing w:after="40" w:line="360" w:lineRule="auto"/>
    </w:pPr>
    <w:rPr>
      <w:color w:val="00000A"/>
      <w:sz w:val="24"/>
    </w:rPr>
  </w:style>
  <w:style w:type="paragraph" w:customStyle="1" w:styleId="Anchor">
    <w:name w:val="Anchor"/>
    <w:autoRedefine/>
    <w:qFormat/>
    <w:rsid w:val="00C364A8"/>
    <w:pPr>
      <w:suppressAutoHyphens/>
      <w:spacing w:before="120" w:after="240" w:line="40" w:lineRule="atLeast"/>
    </w:pPr>
    <w:rPr>
      <w:rFonts w:ascii="NewBaskerville" w:hAnsi="NewBaskerville" w:cs="NewBaskerville"/>
      <w:color w:val="000000"/>
      <w:w w:val="0"/>
      <w:sz w:val="4"/>
      <w:szCs w:val="4"/>
    </w:rPr>
  </w:style>
  <w:style w:type="paragraph" w:customStyle="1" w:styleId="AnchorSidehead">
    <w:name w:val="Anchor Sidehead"/>
    <w:autoRedefine/>
    <w:qFormat/>
    <w:rsid w:val="00C364A8"/>
    <w:pPr>
      <w:spacing w:after="120" w:line="360" w:lineRule="auto"/>
    </w:pPr>
    <w:rPr>
      <w:rFonts w:ascii="Futura-Heavy" w:hAnsi="Futura-Heavy" w:cs="Futura-Heavy"/>
      <w:color w:val="000000"/>
      <w:w w:val="0"/>
      <w:szCs w:val="16"/>
    </w:rPr>
  </w:style>
  <w:style w:type="paragraph" w:customStyle="1" w:styleId="AuthorQuery">
    <w:name w:val="Author Query"/>
    <w:autoRedefine/>
    <w:qFormat/>
    <w:rsid w:val="00C364A8"/>
    <w:pPr>
      <w:spacing w:before="120" w:after="120" w:line="360" w:lineRule="auto"/>
      <w:ind w:left="1440" w:right="1440"/>
    </w:pPr>
    <w:rPr>
      <w:color w:val="FF0000"/>
      <w:sz w:val="24"/>
    </w:rPr>
  </w:style>
  <w:style w:type="paragraph" w:customStyle="1" w:styleId="Body">
    <w:name w:val="Body"/>
    <w:autoRedefine/>
    <w:qFormat/>
    <w:rsid w:val="00673643"/>
    <w:pPr>
      <w:spacing w:line="360" w:lineRule="auto"/>
      <w:ind w:firstLine="360"/>
    </w:pPr>
    <w:rPr>
      <w:color w:val="00000A"/>
      <w:sz w:val="24"/>
    </w:rPr>
  </w:style>
  <w:style w:type="paragraph" w:customStyle="1" w:styleId="Basic">
    <w:name w:val="Basic"/>
    <w:basedOn w:val="Body"/>
    <w:qFormat/>
    <w:rsid w:val="00C364A8"/>
  </w:style>
  <w:style w:type="paragraph" w:customStyle="1" w:styleId="BlockQuote">
    <w:name w:val="Block Quote"/>
    <w:next w:val="Normal"/>
    <w:autoRedefine/>
    <w:qFormat/>
    <w:rsid w:val="00C364A8"/>
    <w:pPr>
      <w:spacing w:before="120" w:after="120"/>
      <w:ind w:left="1440" w:right="1440"/>
    </w:pPr>
    <w:rPr>
      <w:color w:val="00000A"/>
    </w:rPr>
  </w:style>
  <w:style w:type="paragraph" w:styleId="BlockText">
    <w:name w:val="Block Text"/>
    <w:basedOn w:val="Normal"/>
    <w:semiHidden/>
    <w:qFormat/>
    <w:rsid w:val="00C364A8"/>
    <w:pPr>
      <w:spacing w:after="120"/>
      <w:ind w:left="1440" w:right="1440"/>
    </w:pPr>
  </w:style>
  <w:style w:type="paragraph" w:styleId="BodyText2">
    <w:name w:val="Body Text 2"/>
    <w:basedOn w:val="Normal"/>
    <w:link w:val="BodyText2Char"/>
    <w:semiHidden/>
    <w:qFormat/>
    <w:rsid w:val="00C364A8"/>
    <w:pPr>
      <w:spacing w:after="120" w:line="480" w:lineRule="auto"/>
    </w:pPr>
  </w:style>
  <w:style w:type="paragraph" w:styleId="BodyText3">
    <w:name w:val="Body Text 3"/>
    <w:basedOn w:val="Normal"/>
    <w:link w:val="BodyText3Char"/>
    <w:semiHidden/>
    <w:qFormat/>
    <w:rsid w:val="00C364A8"/>
    <w:pPr>
      <w:spacing w:after="120"/>
    </w:pPr>
    <w:rPr>
      <w:sz w:val="16"/>
      <w:szCs w:val="16"/>
    </w:rPr>
  </w:style>
  <w:style w:type="paragraph" w:styleId="BodyTextIndent">
    <w:name w:val="Body Text Indent"/>
    <w:basedOn w:val="Normal"/>
    <w:link w:val="BodyTextIndentChar"/>
    <w:semiHidden/>
    <w:rsid w:val="00C364A8"/>
    <w:pPr>
      <w:spacing w:after="120"/>
      <w:ind w:left="360"/>
    </w:pPr>
  </w:style>
  <w:style w:type="paragraph" w:styleId="BodyTextFirstIndent2">
    <w:name w:val="Body Text First Indent 2"/>
    <w:basedOn w:val="BodyTextIndent"/>
    <w:link w:val="BodyTextFirstIndent2Char"/>
    <w:semiHidden/>
    <w:qFormat/>
    <w:rsid w:val="00C364A8"/>
    <w:pPr>
      <w:ind w:firstLine="210"/>
    </w:pPr>
  </w:style>
  <w:style w:type="paragraph" w:styleId="BodyTextIndent2">
    <w:name w:val="Body Text Indent 2"/>
    <w:basedOn w:val="Normal"/>
    <w:link w:val="BodyTextIndent2Char"/>
    <w:semiHidden/>
    <w:qFormat/>
    <w:rsid w:val="00C364A8"/>
    <w:pPr>
      <w:spacing w:after="120" w:line="480" w:lineRule="auto"/>
      <w:ind w:left="360"/>
    </w:pPr>
  </w:style>
  <w:style w:type="paragraph" w:styleId="BodyTextIndent3">
    <w:name w:val="Body Text Indent 3"/>
    <w:basedOn w:val="Normal"/>
    <w:link w:val="BodyTextIndent3Char"/>
    <w:semiHidden/>
    <w:qFormat/>
    <w:rsid w:val="00C364A8"/>
    <w:pPr>
      <w:spacing w:after="120"/>
      <w:ind w:left="360"/>
    </w:pPr>
    <w:rPr>
      <w:sz w:val="16"/>
      <w:szCs w:val="16"/>
    </w:rPr>
  </w:style>
  <w:style w:type="paragraph" w:customStyle="1" w:styleId="BodyBox">
    <w:name w:val="BodyBox"/>
    <w:basedOn w:val="Body"/>
    <w:qFormat/>
    <w:rsid w:val="00C364A8"/>
    <w:rPr>
      <w:color w:val="808080"/>
    </w:rPr>
  </w:style>
  <w:style w:type="paragraph" w:customStyle="1" w:styleId="BodyFirst">
    <w:name w:val="BodyFirst"/>
    <w:next w:val="Body"/>
    <w:autoRedefine/>
    <w:qFormat/>
    <w:rsid w:val="00C364A8"/>
    <w:pPr>
      <w:spacing w:line="360" w:lineRule="auto"/>
    </w:pPr>
    <w:rPr>
      <w:color w:val="00000A"/>
      <w:sz w:val="24"/>
    </w:rPr>
  </w:style>
  <w:style w:type="paragraph" w:customStyle="1" w:styleId="BodyFirstBox">
    <w:name w:val="BodyFirstBox"/>
    <w:basedOn w:val="BodyFirst"/>
    <w:autoRedefine/>
    <w:qFormat/>
    <w:rsid w:val="00C364A8"/>
    <w:rPr>
      <w:color w:val="808080"/>
    </w:rPr>
  </w:style>
  <w:style w:type="paragraph" w:customStyle="1" w:styleId="BulletA">
    <w:name w:val="BulletA"/>
    <w:next w:val="Normal"/>
    <w:autoRedefine/>
    <w:qFormat/>
    <w:rsid w:val="00C364A8"/>
    <w:pPr>
      <w:spacing w:before="120" w:line="360" w:lineRule="auto"/>
      <w:ind w:left="720"/>
    </w:pPr>
    <w:rPr>
      <w:color w:val="008080"/>
      <w:sz w:val="24"/>
    </w:rPr>
  </w:style>
  <w:style w:type="paragraph" w:customStyle="1" w:styleId="BulletABox">
    <w:name w:val="BulletA Box"/>
    <w:basedOn w:val="BulletA"/>
    <w:autoRedefine/>
    <w:qFormat/>
    <w:rsid w:val="00C364A8"/>
    <w:rPr>
      <w:color w:val="33CCCC"/>
    </w:rPr>
  </w:style>
  <w:style w:type="paragraph" w:customStyle="1" w:styleId="BulletB">
    <w:name w:val="BulletB"/>
    <w:next w:val="Normal"/>
    <w:autoRedefine/>
    <w:qFormat/>
    <w:rsid w:val="00C364A8"/>
    <w:pPr>
      <w:spacing w:line="360" w:lineRule="auto"/>
      <w:ind w:left="720"/>
    </w:pPr>
    <w:rPr>
      <w:color w:val="008080"/>
      <w:sz w:val="24"/>
    </w:rPr>
  </w:style>
  <w:style w:type="paragraph" w:customStyle="1" w:styleId="BulletBBox">
    <w:name w:val="BulletB Box"/>
    <w:basedOn w:val="BulletB"/>
    <w:autoRedefine/>
    <w:qFormat/>
    <w:rsid w:val="00C364A8"/>
    <w:rPr>
      <w:color w:val="33CCCC"/>
    </w:rPr>
  </w:style>
  <w:style w:type="paragraph" w:customStyle="1" w:styleId="BulletC">
    <w:name w:val="BulletC"/>
    <w:next w:val="Normal"/>
    <w:autoRedefine/>
    <w:qFormat/>
    <w:rsid w:val="00C364A8"/>
    <w:pPr>
      <w:spacing w:after="120" w:line="360" w:lineRule="auto"/>
      <w:ind w:left="720"/>
    </w:pPr>
    <w:rPr>
      <w:color w:val="008080"/>
      <w:sz w:val="24"/>
    </w:rPr>
  </w:style>
  <w:style w:type="paragraph" w:customStyle="1" w:styleId="BulletCBox">
    <w:name w:val="BulletC Box"/>
    <w:basedOn w:val="BulletC"/>
    <w:autoRedefine/>
    <w:qFormat/>
    <w:rsid w:val="00C364A8"/>
    <w:rPr>
      <w:color w:val="33CCCC"/>
    </w:rPr>
  </w:style>
  <w:style w:type="paragraph" w:customStyle="1" w:styleId="CaptionBox">
    <w:name w:val="CaptionBox"/>
    <w:basedOn w:val="Caption"/>
    <w:autoRedefine/>
    <w:qFormat/>
    <w:rsid w:val="00C364A8"/>
    <w:rPr>
      <w:color w:val="808080"/>
    </w:rPr>
  </w:style>
  <w:style w:type="paragraph" w:customStyle="1" w:styleId="ChapterStart">
    <w:name w:val="ChapterStart"/>
    <w:next w:val="Normal"/>
    <w:autoRedefine/>
    <w:qFormat/>
    <w:rsid w:val="00F4092A"/>
    <w:pPr>
      <w:jc w:val="center"/>
    </w:pPr>
    <w:rPr>
      <w:b/>
      <w:color w:val="00000A"/>
      <w:sz w:val="24"/>
    </w:rPr>
  </w:style>
  <w:style w:type="paragraph" w:customStyle="1" w:styleId="ChapterTitle">
    <w:name w:val="ChapterTitle"/>
    <w:autoRedefine/>
    <w:qFormat/>
    <w:rsid w:val="00C364A8"/>
    <w:pPr>
      <w:spacing w:line="360" w:lineRule="auto"/>
    </w:pPr>
    <w:rPr>
      <w:b/>
      <w:color w:val="00000A"/>
      <w:sz w:val="24"/>
    </w:rPr>
  </w:style>
  <w:style w:type="paragraph" w:styleId="Closing">
    <w:name w:val="Closing"/>
    <w:basedOn w:val="Normal"/>
    <w:link w:val="ClosingChar"/>
    <w:semiHidden/>
    <w:qFormat/>
    <w:rsid w:val="00C364A8"/>
    <w:pPr>
      <w:ind w:left="4320"/>
    </w:pPr>
  </w:style>
  <w:style w:type="paragraph" w:customStyle="1" w:styleId="CodeA">
    <w:name w:val="CodeA"/>
    <w:next w:val="Normal"/>
    <w:autoRedefine/>
    <w:qFormat/>
    <w:rsid w:val="00C364A8"/>
    <w:pPr>
      <w:pBdr>
        <w:top w:val="single" w:sz="4" w:space="2" w:color="00000A"/>
      </w:pBdr>
      <w:spacing w:before="120" w:line="360" w:lineRule="auto"/>
    </w:pPr>
    <w:rPr>
      <w:rFonts w:ascii="Courier" w:hAnsi="Courier"/>
      <w:color w:val="00000A"/>
    </w:rPr>
  </w:style>
  <w:style w:type="paragraph" w:customStyle="1" w:styleId="CodeAIndent">
    <w:name w:val="CodeA Indent"/>
    <w:next w:val="Normal"/>
    <w:autoRedefine/>
    <w:qFormat/>
    <w:rsid w:val="00C364A8"/>
    <w:pPr>
      <w:pBdr>
        <w:top w:val="single" w:sz="4" w:space="2" w:color="00000A"/>
      </w:pBdr>
      <w:spacing w:before="120" w:line="360" w:lineRule="auto"/>
      <w:ind w:left="360"/>
    </w:pPr>
    <w:rPr>
      <w:rFonts w:ascii="Courier" w:hAnsi="Courier"/>
      <w:color w:val="00000A"/>
    </w:rPr>
  </w:style>
  <w:style w:type="paragraph" w:customStyle="1" w:styleId="CodeAWide">
    <w:name w:val="CodeA Wide"/>
    <w:next w:val="Normal"/>
    <w:autoRedefine/>
    <w:qFormat/>
    <w:rsid w:val="00C364A8"/>
    <w:pPr>
      <w:pBdr>
        <w:top w:val="single" w:sz="4" w:space="2" w:color="00000A"/>
      </w:pBdr>
      <w:spacing w:before="120" w:line="360" w:lineRule="auto"/>
    </w:pPr>
    <w:rPr>
      <w:rFonts w:ascii="Courier" w:hAnsi="Courier"/>
      <w:color w:val="00000A"/>
      <w:sz w:val="16"/>
    </w:rPr>
  </w:style>
  <w:style w:type="paragraph" w:customStyle="1" w:styleId="CodeAWingding">
    <w:name w:val="CodeA Wingding"/>
    <w:basedOn w:val="CodeA"/>
    <w:autoRedefine/>
    <w:qFormat/>
    <w:rsid w:val="00C364A8"/>
    <w:rPr>
      <w:color w:val="999999"/>
    </w:rPr>
  </w:style>
  <w:style w:type="paragraph" w:customStyle="1" w:styleId="CodeB">
    <w:name w:val="CodeB"/>
    <w:autoRedefine/>
    <w:qFormat/>
    <w:rsid w:val="00C364A8"/>
    <w:pPr>
      <w:spacing w:line="360" w:lineRule="auto"/>
    </w:pPr>
    <w:rPr>
      <w:rFonts w:ascii="Courier" w:hAnsi="Courier"/>
      <w:color w:val="00000A"/>
    </w:rPr>
  </w:style>
  <w:style w:type="paragraph" w:customStyle="1" w:styleId="CodeBIndent">
    <w:name w:val="CodeB Indent"/>
    <w:next w:val="Normal"/>
    <w:autoRedefine/>
    <w:qFormat/>
    <w:rsid w:val="00C364A8"/>
    <w:pPr>
      <w:spacing w:line="360" w:lineRule="auto"/>
      <w:ind w:left="360"/>
    </w:pPr>
    <w:rPr>
      <w:rFonts w:ascii="Courier" w:hAnsi="Courier"/>
      <w:color w:val="00000A"/>
    </w:rPr>
  </w:style>
  <w:style w:type="paragraph" w:customStyle="1" w:styleId="CodeBWide">
    <w:name w:val="CodeB Wide"/>
    <w:autoRedefine/>
    <w:qFormat/>
    <w:rsid w:val="00C364A8"/>
    <w:pPr>
      <w:spacing w:line="360" w:lineRule="auto"/>
    </w:pPr>
    <w:rPr>
      <w:rFonts w:ascii="Courier" w:hAnsi="Courier"/>
      <w:color w:val="00000A"/>
      <w:sz w:val="16"/>
    </w:rPr>
  </w:style>
  <w:style w:type="paragraph" w:customStyle="1" w:styleId="CodeBWingding">
    <w:name w:val="CodeB Wingding"/>
    <w:basedOn w:val="CodeB"/>
    <w:next w:val="CodeB"/>
    <w:autoRedefine/>
    <w:qFormat/>
    <w:rsid w:val="00C364A8"/>
    <w:rPr>
      <w:color w:val="999999"/>
    </w:rPr>
  </w:style>
  <w:style w:type="paragraph" w:customStyle="1" w:styleId="CodeC">
    <w:name w:val="CodeC"/>
    <w:next w:val="Body"/>
    <w:autoRedefine/>
    <w:qFormat/>
    <w:rsid w:val="00C364A8"/>
    <w:pPr>
      <w:pBdr>
        <w:bottom w:val="single" w:sz="4" w:space="2" w:color="00000A"/>
      </w:pBdr>
      <w:spacing w:after="120" w:line="360" w:lineRule="auto"/>
    </w:pPr>
    <w:rPr>
      <w:rFonts w:ascii="Courier" w:hAnsi="Courier"/>
      <w:color w:val="00000A"/>
    </w:rPr>
  </w:style>
  <w:style w:type="paragraph" w:customStyle="1" w:styleId="CodeCIndent">
    <w:name w:val="CodeC Indent"/>
    <w:next w:val="Normal"/>
    <w:autoRedefine/>
    <w:qFormat/>
    <w:rsid w:val="00C364A8"/>
    <w:pPr>
      <w:pBdr>
        <w:bottom w:val="single" w:sz="4" w:space="2" w:color="00000A"/>
      </w:pBdr>
      <w:spacing w:after="120" w:line="360" w:lineRule="auto"/>
      <w:ind w:left="360"/>
    </w:pPr>
    <w:rPr>
      <w:rFonts w:ascii="Courier" w:hAnsi="Courier"/>
      <w:color w:val="00000A"/>
    </w:rPr>
  </w:style>
  <w:style w:type="paragraph" w:customStyle="1" w:styleId="CodeCWide">
    <w:name w:val="CodeC Wide"/>
    <w:next w:val="Normal"/>
    <w:autoRedefine/>
    <w:qFormat/>
    <w:rsid w:val="00C364A8"/>
    <w:pPr>
      <w:pBdr>
        <w:bottom w:val="single" w:sz="4" w:space="2" w:color="00000A"/>
      </w:pBdr>
      <w:spacing w:after="120" w:line="360" w:lineRule="auto"/>
    </w:pPr>
    <w:rPr>
      <w:rFonts w:ascii="Courier" w:hAnsi="Courier"/>
      <w:color w:val="00000A"/>
      <w:sz w:val="16"/>
    </w:rPr>
  </w:style>
  <w:style w:type="paragraph" w:customStyle="1" w:styleId="CodeCWingding">
    <w:name w:val="CodeC Wingding"/>
    <w:basedOn w:val="CodeC"/>
    <w:next w:val="Body"/>
    <w:autoRedefine/>
    <w:qFormat/>
    <w:rsid w:val="00C364A8"/>
    <w:rPr>
      <w:color w:val="999999"/>
    </w:rPr>
  </w:style>
  <w:style w:type="paragraph" w:customStyle="1" w:styleId="CodeSingle">
    <w:name w:val="CodeSingle"/>
    <w:next w:val="Body"/>
    <w:autoRedefine/>
    <w:qFormat/>
    <w:rsid w:val="00C364A8"/>
    <w:pPr>
      <w:pBdr>
        <w:top w:val="single" w:sz="4" w:space="2" w:color="00000A"/>
        <w:bottom w:val="single" w:sz="4" w:space="2" w:color="00000A"/>
      </w:pBdr>
      <w:spacing w:before="120" w:after="120" w:line="360" w:lineRule="auto"/>
    </w:pPr>
    <w:rPr>
      <w:rFonts w:ascii="Courier" w:hAnsi="Courier"/>
      <w:color w:val="00000A"/>
    </w:rPr>
  </w:style>
  <w:style w:type="paragraph" w:customStyle="1" w:styleId="CodeSingleIndent">
    <w:name w:val="CodeSingle Indent"/>
    <w:next w:val="Normal"/>
    <w:autoRedefine/>
    <w:qFormat/>
    <w:rsid w:val="00C364A8"/>
    <w:pPr>
      <w:pBdr>
        <w:top w:val="single" w:sz="4" w:space="2" w:color="00000A"/>
        <w:bottom w:val="single" w:sz="4" w:space="2" w:color="00000A"/>
      </w:pBdr>
      <w:spacing w:before="120" w:after="120" w:line="360" w:lineRule="auto"/>
      <w:ind w:left="360"/>
    </w:pPr>
    <w:rPr>
      <w:rFonts w:ascii="Courier" w:hAnsi="Courier"/>
      <w:color w:val="00000A"/>
    </w:rPr>
  </w:style>
  <w:style w:type="paragraph" w:customStyle="1" w:styleId="CodeSingleWide">
    <w:name w:val="CodeSingle Wide"/>
    <w:next w:val="Body"/>
    <w:autoRedefine/>
    <w:qFormat/>
    <w:rsid w:val="00C364A8"/>
    <w:pPr>
      <w:pBdr>
        <w:top w:val="single" w:sz="4" w:space="2" w:color="00000A"/>
        <w:bottom w:val="single" w:sz="4" w:space="2" w:color="00000A"/>
      </w:pBdr>
      <w:spacing w:before="120" w:after="120" w:line="360" w:lineRule="auto"/>
    </w:pPr>
    <w:rPr>
      <w:rFonts w:ascii="Courier" w:hAnsi="Courier"/>
      <w:color w:val="00000A"/>
      <w:sz w:val="16"/>
    </w:rPr>
  </w:style>
  <w:style w:type="paragraph" w:customStyle="1" w:styleId="CodeSingleWingding">
    <w:name w:val="CodeSingle Wingding"/>
    <w:basedOn w:val="CodeSingle"/>
    <w:autoRedefine/>
    <w:qFormat/>
    <w:rsid w:val="00C364A8"/>
    <w:rPr>
      <w:color w:val="999999"/>
    </w:rPr>
  </w:style>
  <w:style w:type="paragraph" w:styleId="Date">
    <w:name w:val="Date"/>
    <w:basedOn w:val="Normal"/>
    <w:next w:val="Normal"/>
    <w:link w:val="DateChar"/>
    <w:semiHidden/>
    <w:qFormat/>
    <w:rsid w:val="00C364A8"/>
  </w:style>
  <w:style w:type="paragraph" w:styleId="E-mailSignature">
    <w:name w:val="E-mail Signature"/>
    <w:basedOn w:val="Normal"/>
    <w:semiHidden/>
    <w:qFormat/>
    <w:rsid w:val="00C364A8"/>
  </w:style>
  <w:style w:type="paragraph" w:styleId="EnvelopeAddress">
    <w:name w:val="envelope address"/>
    <w:basedOn w:val="Normal"/>
    <w:semiHidden/>
    <w:qFormat/>
    <w:rsid w:val="00C364A8"/>
    <w:pPr>
      <w:ind w:left="2880"/>
    </w:pPr>
    <w:rPr>
      <w:rFonts w:ascii="Arial" w:hAnsi="Arial" w:cs="Arial"/>
      <w:sz w:val="24"/>
      <w:szCs w:val="24"/>
    </w:rPr>
  </w:style>
  <w:style w:type="paragraph" w:styleId="EnvelopeReturn">
    <w:name w:val="envelope return"/>
    <w:basedOn w:val="Normal"/>
    <w:semiHidden/>
    <w:qFormat/>
    <w:rsid w:val="00C364A8"/>
    <w:rPr>
      <w:rFonts w:ascii="Arial" w:hAnsi="Arial" w:cs="Arial"/>
    </w:rPr>
  </w:style>
  <w:style w:type="paragraph" w:customStyle="1" w:styleId="Epigraph">
    <w:name w:val="Epigraph"/>
    <w:basedOn w:val="BlockQuote"/>
    <w:autoRedefine/>
    <w:qFormat/>
    <w:rsid w:val="00C364A8"/>
    <w:pPr>
      <w:ind w:left="1080" w:right="1080"/>
    </w:pPr>
    <w:rPr>
      <w:i/>
    </w:rPr>
  </w:style>
  <w:style w:type="paragraph" w:styleId="Footer">
    <w:name w:val="footer"/>
    <w:basedOn w:val="Normal"/>
    <w:link w:val="FooterChar"/>
    <w:semiHidden/>
    <w:rsid w:val="00C364A8"/>
    <w:pPr>
      <w:tabs>
        <w:tab w:val="center" w:pos="4320"/>
        <w:tab w:val="right" w:pos="8640"/>
      </w:tabs>
    </w:pPr>
  </w:style>
  <w:style w:type="paragraph" w:customStyle="1" w:styleId="FootnoteText1">
    <w:name w:val="Footnote Text1"/>
    <w:basedOn w:val="Normal"/>
    <w:autoRedefine/>
    <w:rsid w:val="00C364A8"/>
    <w:pPr>
      <w:spacing w:line="360" w:lineRule="auto"/>
    </w:pPr>
    <w:rPr>
      <w:sz w:val="16"/>
    </w:rPr>
  </w:style>
  <w:style w:type="paragraph" w:customStyle="1" w:styleId="FootnoteBox">
    <w:name w:val="FootnoteBox"/>
    <w:basedOn w:val="BodyFirstBox"/>
    <w:autoRedefine/>
    <w:qFormat/>
    <w:rsid w:val="00C364A8"/>
    <w:rPr>
      <w:sz w:val="20"/>
    </w:rPr>
  </w:style>
  <w:style w:type="paragraph" w:customStyle="1" w:styleId="GroupTitlesIX">
    <w:name w:val="GroupTitlesIX"/>
    <w:autoRedefine/>
    <w:qFormat/>
    <w:rsid w:val="00C364A8"/>
    <w:pPr>
      <w:keepNext/>
      <w:widowControl w:val="0"/>
      <w:spacing w:before="240" w:after="40" w:line="380" w:lineRule="atLeast"/>
    </w:pPr>
    <w:rPr>
      <w:rFonts w:ascii="Arial" w:hAnsi="Arial" w:cs="Times"/>
      <w:b/>
      <w:bCs/>
      <w:iCs/>
      <w:color w:val="000000"/>
      <w:w w:val="0"/>
      <w:sz w:val="28"/>
      <w:szCs w:val="32"/>
    </w:rPr>
  </w:style>
  <w:style w:type="paragraph" w:customStyle="1" w:styleId="HeadA">
    <w:name w:val="HeadA"/>
    <w:next w:val="BodyFirst"/>
    <w:autoRedefine/>
    <w:qFormat/>
    <w:rsid w:val="00C364A8"/>
    <w:pPr>
      <w:spacing w:before="120" w:after="120" w:line="360" w:lineRule="auto"/>
    </w:pPr>
    <w:rPr>
      <w:rFonts w:ascii="Arial" w:hAnsi="Arial"/>
      <w:b/>
      <w:color w:val="00000A"/>
      <w:sz w:val="24"/>
    </w:rPr>
  </w:style>
  <w:style w:type="paragraph" w:customStyle="1" w:styleId="HeadANum">
    <w:name w:val="HeadANum"/>
    <w:next w:val="BodyFirst"/>
    <w:autoRedefine/>
    <w:qFormat/>
    <w:rsid w:val="00C364A8"/>
    <w:pPr>
      <w:spacing w:before="120" w:after="120" w:line="360" w:lineRule="auto"/>
    </w:pPr>
    <w:rPr>
      <w:rFonts w:ascii="Arial" w:hAnsi="Arial"/>
      <w:b/>
      <w:color w:val="800000"/>
      <w:sz w:val="24"/>
    </w:rPr>
  </w:style>
  <w:style w:type="paragraph" w:customStyle="1" w:styleId="HeadB">
    <w:name w:val="HeadB"/>
    <w:next w:val="BodyFirst"/>
    <w:autoRedefine/>
    <w:qFormat/>
    <w:rsid w:val="00C364A8"/>
    <w:pPr>
      <w:spacing w:before="120" w:after="120" w:line="360" w:lineRule="auto"/>
    </w:pPr>
    <w:rPr>
      <w:rFonts w:ascii="Arial" w:hAnsi="Arial"/>
      <w:b/>
      <w:i/>
      <w:color w:val="00000A"/>
      <w:sz w:val="24"/>
    </w:rPr>
  </w:style>
  <w:style w:type="paragraph" w:customStyle="1" w:styleId="HeadBNum">
    <w:name w:val="HeadBNum"/>
    <w:next w:val="BodyFirst"/>
    <w:autoRedefine/>
    <w:qFormat/>
    <w:rsid w:val="00C364A8"/>
    <w:pPr>
      <w:spacing w:before="120" w:after="120" w:line="360" w:lineRule="auto"/>
    </w:pPr>
    <w:rPr>
      <w:rFonts w:ascii="Arial" w:hAnsi="Arial"/>
      <w:b/>
      <w:i/>
      <w:color w:val="800000"/>
      <w:sz w:val="24"/>
    </w:rPr>
  </w:style>
  <w:style w:type="paragraph" w:customStyle="1" w:styleId="HeadC">
    <w:name w:val="HeadC"/>
    <w:next w:val="BodyFirst"/>
    <w:autoRedefine/>
    <w:qFormat/>
    <w:rsid w:val="00C364A8"/>
    <w:pPr>
      <w:spacing w:before="120" w:after="120" w:line="360" w:lineRule="auto"/>
    </w:pPr>
    <w:rPr>
      <w:rFonts w:ascii="Arial" w:hAnsi="Arial"/>
      <w:b/>
      <w:color w:val="00000A"/>
    </w:rPr>
  </w:style>
  <w:style w:type="paragraph" w:customStyle="1" w:styleId="HeadBox">
    <w:name w:val="HeadBox"/>
    <w:basedOn w:val="HeadC"/>
    <w:autoRedefine/>
    <w:qFormat/>
    <w:rsid w:val="00C364A8"/>
    <w:pPr>
      <w:spacing w:before="160" w:after="80"/>
      <w:jc w:val="center"/>
    </w:pPr>
    <w:rPr>
      <w:rFonts w:ascii="Dogma" w:hAnsi="Dogma" w:cs="Dogma"/>
      <w:color w:val="808080"/>
      <w:sz w:val="24"/>
    </w:rPr>
  </w:style>
  <w:style w:type="paragraph" w:customStyle="1" w:styleId="HeadCNum">
    <w:name w:val="HeadCNum"/>
    <w:next w:val="BodyFirst"/>
    <w:autoRedefine/>
    <w:qFormat/>
    <w:rsid w:val="00C364A8"/>
    <w:pPr>
      <w:spacing w:before="120" w:after="120" w:line="360" w:lineRule="auto"/>
    </w:pPr>
    <w:rPr>
      <w:rFonts w:ascii="Arial" w:hAnsi="Arial"/>
      <w:b/>
      <w:color w:val="800000"/>
    </w:rPr>
  </w:style>
  <w:style w:type="paragraph" w:styleId="Header">
    <w:name w:val="header"/>
    <w:basedOn w:val="Normal"/>
    <w:link w:val="HeaderChar"/>
    <w:semiHidden/>
    <w:rsid w:val="00C364A8"/>
    <w:pPr>
      <w:tabs>
        <w:tab w:val="center" w:pos="4320"/>
        <w:tab w:val="right" w:pos="8640"/>
      </w:tabs>
    </w:pPr>
  </w:style>
  <w:style w:type="paragraph" w:styleId="HTMLAddress">
    <w:name w:val="HTML Address"/>
    <w:basedOn w:val="Normal"/>
    <w:link w:val="HTMLAddressChar"/>
    <w:semiHidden/>
    <w:qFormat/>
    <w:rsid w:val="00C364A8"/>
    <w:rPr>
      <w:i/>
      <w:iCs/>
    </w:rPr>
  </w:style>
  <w:style w:type="paragraph" w:customStyle="1" w:styleId="Level1IX">
    <w:name w:val="Level1IX"/>
    <w:autoRedefine/>
    <w:qFormat/>
    <w:rsid w:val="00C364A8"/>
    <w:pPr>
      <w:suppressAutoHyphens/>
      <w:spacing w:line="360" w:lineRule="auto"/>
      <w:ind w:left="720" w:hanging="720"/>
    </w:pPr>
    <w:rPr>
      <w:rFonts w:cs="Times"/>
      <w:color w:val="000000"/>
      <w:w w:val="0"/>
      <w:sz w:val="24"/>
      <w:szCs w:val="18"/>
    </w:rPr>
  </w:style>
  <w:style w:type="paragraph" w:customStyle="1" w:styleId="Level2IX">
    <w:name w:val="Level2IX"/>
    <w:autoRedefine/>
    <w:qFormat/>
    <w:rsid w:val="00C364A8"/>
    <w:pPr>
      <w:suppressAutoHyphens/>
      <w:spacing w:line="360" w:lineRule="auto"/>
      <w:ind w:left="720" w:hanging="360"/>
    </w:pPr>
    <w:rPr>
      <w:rFonts w:cs="Times"/>
      <w:color w:val="000000"/>
      <w:w w:val="0"/>
      <w:sz w:val="24"/>
      <w:szCs w:val="18"/>
    </w:rPr>
  </w:style>
  <w:style w:type="paragraph" w:customStyle="1" w:styleId="Level3IX">
    <w:name w:val="Level3IX"/>
    <w:autoRedefine/>
    <w:qFormat/>
    <w:rsid w:val="00C364A8"/>
    <w:pPr>
      <w:suppressAutoHyphens/>
      <w:spacing w:line="360" w:lineRule="auto"/>
      <w:ind w:left="1080" w:hanging="360"/>
    </w:pPr>
    <w:rPr>
      <w:rFonts w:cs="Times"/>
      <w:color w:val="000000"/>
      <w:w w:val="0"/>
      <w:sz w:val="24"/>
      <w:szCs w:val="18"/>
    </w:rPr>
  </w:style>
  <w:style w:type="paragraph" w:styleId="ListBullet3">
    <w:name w:val="List Bullet 3"/>
    <w:basedOn w:val="Normal"/>
    <w:autoRedefine/>
    <w:semiHidden/>
    <w:qFormat/>
    <w:rsid w:val="00C364A8"/>
  </w:style>
  <w:style w:type="paragraph" w:styleId="ListBullet4">
    <w:name w:val="List Bullet 4"/>
    <w:basedOn w:val="Normal"/>
    <w:autoRedefine/>
    <w:semiHidden/>
    <w:qFormat/>
    <w:rsid w:val="00C364A8"/>
  </w:style>
  <w:style w:type="paragraph" w:styleId="ListBullet5">
    <w:name w:val="List Bullet 5"/>
    <w:basedOn w:val="Normal"/>
    <w:autoRedefine/>
    <w:semiHidden/>
    <w:qFormat/>
    <w:rsid w:val="00C364A8"/>
  </w:style>
  <w:style w:type="paragraph" w:styleId="ListNumber">
    <w:name w:val="List Number"/>
    <w:basedOn w:val="Normal"/>
    <w:semiHidden/>
    <w:qFormat/>
    <w:rsid w:val="00C364A8"/>
  </w:style>
  <w:style w:type="paragraph" w:styleId="ListBullet">
    <w:name w:val="List Bullet"/>
    <w:basedOn w:val="Normal"/>
    <w:autoRedefine/>
    <w:semiHidden/>
    <w:qFormat/>
    <w:rsid w:val="00C364A8"/>
  </w:style>
  <w:style w:type="paragraph" w:styleId="ListBullet2">
    <w:name w:val="List Bullet 2"/>
    <w:basedOn w:val="Normal"/>
    <w:autoRedefine/>
    <w:semiHidden/>
    <w:qFormat/>
    <w:rsid w:val="00C364A8"/>
  </w:style>
  <w:style w:type="paragraph" w:styleId="ListContinue">
    <w:name w:val="List Continue"/>
    <w:basedOn w:val="Normal"/>
    <w:semiHidden/>
    <w:qFormat/>
    <w:rsid w:val="00C364A8"/>
    <w:pPr>
      <w:spacing w:after="120"/>
      <w:ind w:left="360"/>
    </w:pPr>
  </w:style>
  <w:style w:type="paragraph" w:styleId="ListContinue2">
    <w:name w:val="List Continue 2"/>
    <w:basedOn w:val="Normal"/>
    <w:semiHidden/>
    <w:qFormat/>
    <w:rsid w:val="00C364A8"/>
    <w:pPr>
      <w:spacing w:after="120"/>
      <w:ind w:left="720"/>
    </w:pPr>
  </w:style>
  <w:style w:type="paragraph" w:styleId="ListContinue3">
    <w:name w:val="List Continue 3"/>
    <w:basedOn w:val="Normal"/>
    <w:semiHidden/>
    <w:qFormat/>
    <w:rsid w:val="00C364A8"/>
    <w:pPr>
      <w:spacing w:after="120"/>
      <w:ind w:left="1080"/>
    </w:pPr>
  </w:style>
  <w:style w:type="paragraph" w:styleId="ListContinue4">
    <w:name w:val="List Continue 4"/>
    <w:basedOn w:val="Normal"/>
    <w:semiHidden/>
    <w:qFormat/>
    <w:rsid w:val="00C364A8"/>
    <w:pPr>
      <w:spacing w:after="120"/>
      <w:ind w:left="1440"/>
    </w:pPr>
  </w:style>
  <w:style w:type="paragraph" w:styleId="ListContinue5">
    <w:name w:val="List Continue 5"/>
    <w:basedOn w:val="Normal"/>
    <w:semiHidden/>
    <w:qFormat/>
    <w:rsid w:val="00C364A8"/>
    <w:pPr>
      <w:spacing w:after="120"/>
      <w:ind w:left="1800"/>
    </w:pPr>
  </w:style>
  <w:style w:type="paragraph" w:styleId="ListNumber2">
    <w:name w:val="List Number 2"/>
    <w:basedOn w:val="Normal"/>
    <w:semiHidden/>
    <w:qFormat/>
    <w:rsid w:val="00C364A8"/>
  </w:style>
  <w:style w:type="paragraph" w:styleId="ListNumber3">
    <w:name w:val="List Number 3"/>
    <w:basedOn w:val="Normal"/>
    <w:semiHidden/>
    <w:qFormat/>
    <w:rsid w:val="00C364A8"/>
  </w:style>
  <w:style w:type="paragraph" w:styleId="ListNumber4">
    <w:name w:val="List Number 4"/>
    <w:basedOn w:val="Normal"/>
    <w:semiHidden/>
    <w:qFormat/>
    <w:rsid w:val="00C364A8"/>
  </w:style>
  <w:style w:type="paragraph" w:styleId="ListNumber5">
    <w:name w:val="List Number 5"/>
    <w:basedOn w:val="Normal"/>
    <w:semiHidden/>
    <w:qFormat/>
    <w:rsid w:val="00C364A8"/>
  </w:style>
  <w:style w:type="paragraph" w:customStyle="1" w:styleId="ListPlainA">
    <w:name w:val="List Plain A"/>
    <w:autoRedefine/>
    <w:qFormat/>
    <w:rsid w:val="00C364A8"/>
    <w:pPr>
      <w:spacing w:before="120" w:line="360" w:lineRule="auto"/>
      <w:ind w:left="360"/>
      <w:contextualSpacing/>
    </w:pPr>
    <w:rPr>
      <w:color w:val="800080"/>
      <w:sz w:val="24"/>
    </w:rPr>
  </w:style>
  <w:style w:type="paragraph" w:customStyle="1" w:styleId="ListPlainABox">
    <w:name w:val="List Plain A Box"/>
    <w:basedOn w:val="ListPlainA"/>
    <w:autoRedefine/>
    <w:qFormat/>
    <w:rsid w:val="00C364A8"/>
    <w:rPr>
      <w:color w:val="CC99FF"/>
    </w:rPr>
  </w:style>
  <w:style w:type="paragraph" w:customStyle="1" w:styleId="ListPlainB">
    <w:name w:val="List Plain B"/>
    <w:autoRedefine/>
    <w:qFormat/>
    <w:rsid w:val="00C364A8"/>
    <w:pPr>
      <w:spacing w:line="360" w:lineRule="auto"/>
      <w:ind w:left="360"/>
    </w:pPr>
    <w:rPr>
      <w:color w:val="800080"/>
      <w:sz w:val="24"/>
    </w:rPr>
  </w:style>
  <w:style w:type="paragraph" w:customStyle="1" w:styleId="ListPlainBBox">
    <w:name w:val="List Plain B Box"/>
    <w:basedOn w:val="ListPlainB"/>
    <w:autoRedefine/>
    <w:qFormat/>
    <w:rsid w:val="00C364A8"/>
    <w:rPr>
      <w:color w:val="CC99FF"/>
    </w:rPr>
  </w:style>
  <w:style w:type="paragraph" w:customStyle="1" w:styleId="ListPlainC">
    <w:name w:val="List Plain C"/>
    <w:next w:val="Body"/>
    <w:autoRedefine/>
    <w:qFormat/>
    <w:rsid w:val="00C364A8"/>
    <w:pPr>
      <w:spacing w:after="120" w:line="360" w:lineRule="auto"/>
      <w:ind w:left="360"/>
    </w:pPr>
    <w:rPr>
      <w:color w:val="800080"/>
      <w:sz w:val="24"/>
    </w:rPr>
  </w:style>
  <w:style w:type="paragraph" w:customStyle="1" w:styleId="ListPlainCBox">
    <w:name w:val="List Plain C Box"/>
    <w:basedOn w:val="ListPlainC"/>
    <w:autoRedefine/>
    <w:qFormat/>
    <w:rsid w:val="00C364A8"/>
    <w:rPr>
      <w:color w:val="CC99FF"/>
    </w:rPr>
  </w:style>
  <w:style w:type="paragraph" w:customStyle="1" w:styleId="ListBody">
    <w:name w:val="ListBody"/>
    <w:next w:val="Normal"/>
    <w:autoRedefine/>
    <w:qFormat/>
    <w:rsid w:val="00C364A8"/>
    <w:pPr>
      <w:spacing w:after="120" w:line="360" w:lineRule="auto"/>
      <w:ind w:left="360"/>
    </w:pPr>
    <w:rPr>
      <w:color w:val="00000A"/>
      <w:sz w:val="24"/>
    </w:rPr>
  </w:style>
  <w:style w:type="paragraph" w:customStyle="1" w:styleId="ListBodyBox">
    <w:name w:val="ListBodyBox"/>
    <w:basedOn w:val="ListBody"/>
    <w:autoRedefine/>
    <w:qFormat/>
    <w:rsid w:val="00C364A8"/>
    <w:rPr>
      <w:color w:val="808080"/>
    </w:rPr>
  </w:style>
  <w:style w:type="paragraph" w:customStyle="1" w:styleId="ListHead">
    <w:name w:val="ListHead"/>
    <w:next w:val="ListBody"/>
    <w:autoRedefine/>
    <w:qFormat/>
    <w:rsid w:val="00C364A8"/>
    <w:pPr>
      <w:spacing w:before="120" w:line="360" w:lineRule="auto"/>
    </w:pPr>
    <w:rPr>
      <w:b/>
      <w:color w:val="00000A"/>
      <w:sz w:val="24"/>
    </w:rPr>
  </w:style>
  <w:style w:type="paragraph" w:customStyle="1" w:styleId="ListHeadBox">
    <w:name w:val="ListHeadBox"/>
    <w:basedOn w:val="ListHead"/>
    <w:autoRedefine/>
    <w:qFormat/>
    <w:rsid w:val="00C364A8"/>
    <w:rPr>
      <w:color w:val="808080"/>
    </w:rPr>
  </w:style>
  <w:style w:type="paragraph" w:customStyle="1" w:styleId="Listing">
    <w:name w:val="Listing"/>
    <w:next w:val="Body"/>
    <w:autoRedefine/>
    <w:qFormat/>
    <w:rsid w:val="00C364A8"/>
    <w:pPr>
      <w:spacing w:after="120" w:line="360" w:lineRule="auto"/>
    </w:pPr>
    <w:rPr>
      <w:rFonts w:ascii="Arial" w:hAnsi="Arial"/>
      <w:bCs/>
      <w:i/>
      <w:color w:val="800000"/>
    </w:rPr>
  </w:style>
  <w:style w:type="paragraph" w:customStyle="1" w:styleId="ListSimple">
    <w:name w:val="ListSimple"/>
    <w:next w:val="Normal"/>
    <w:autoRedefine/>
    <w:qFormat/>
    <w:rsid w:val="00C364A8"/>
    <w:pPr>
      <w:spacing w:line="360" w:lineRule="auto"/>
      <w:ind w:left="360" w:firstLine="360"/>
    </w:pPr>
    <w:rPr>
      <w:color w:val="00000A"/>
      <w:sz w:val="24"/>
    </w:rPr>
  </w:style>
  <w:style w:type="paragraph" w:styleId="MessageHeader">
    <w:name w:val="Message Header"/>
    <w:basedOn w:val="Normal"/>
    <w:link w:val="MessageHeaderChar"/>
    <w:semiHidden/>
    <w:qFormat/>
    <w:rsid w:val="00C364A8"/>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C364A8"/>
    <w:pPr>
      <w:ind w:left="720"/>
    </w:pPr>
  </w:style>
  <w:style w:type="paragraph" w:customStyle="1" w:styleId="Note">
    <w:name w:val="Note"/>
    <w:next w:val="Body"/>
    <w:autoRedefine/>
    <w:qFormat/>
    <w:rsid w:val="00C364A8"/>
    <w:pPr>
      <w:spacing w:before="120" w:after="120" w:line="360" w:lineRule="auto"/>
    </w:pPr>
    <w:rPr>
      <w:i/>
      <w:color w:val="00000A"/>
      <w:sz w:val="24"/>
    </w:rPr>
  </w:style>
  <w:style w:type="paragraph" w:styleId="NoteHeading">
    <w:name w:val="Note Heading"/>
    <w:basedOn w:val="Normal"/>
    <w:next w:val="Normal"/>
    <w:link w:val="NoteHeadingChar"/>
    <w:semiHidden/>
    <w:qFormat/>
    <w:rsid w:val="00C364A8"/>
  </w:style>
  <w:style w:type="paragraph" w:customStyle="1" w:styleId="NoteWarning">
    <w:name w:val="Note Warning"/>
    <w:next w:val="Normal"/>
    <w:autoRedefine/>
    <w:qFormat/>
    <w:rsid w:val="00C364A8"/>
    <w:pPr>
      <w:spacing w:before="120" w:after="120" w:line="360" w:lineRule="auto"/>
      <w:ind w:left="720" w:hanging="720"/>
    </w:pPr>
    <w:rPr>
      <w:i/>
      <w:color w:val="800000"/>
      <w:sz w:val="24"/>
    </w:rPr>
  </w:style>
  <w:style w:type="paragraph" w:customStyle="1" w:styleId="NumListA">
    <w:name w:val="NumListA"/>
    <w:next w:val="Normal"/>
    <w:autoRedefine/>
    <w:qFormat/>
    <w:rsid w:val="00C364A8"/>
    <w:pPr>
      <w:spacing w:before="120" w:line="360" w:lineRule="auto"/>
      <w:ind w:left="720"/>
    </w:pPr>
    <w:rPr>
      <w:color w:val="008000"/>
      <w:sz w:val="24"/>
    </w:rPr>
  </w:style>
  <w:style w:type="paragraph" w:customStyle="1" w:styleId="NumListABox">
    <w:name w:val="NumListA Box"/>
    <w:basedOn w:val="NumListA"/>
    <w:autoRedefine/>
    <w:qFormat/>
    <w:rsid w:val="00C364A8"/>
    <w:rPr>
      <w:color w:val="666699"/>
    </w:rPr>
  </w:style>
  <w:style w:type="paragraph" w:customStyle="1" w:styleId="NumListB">
    <w:name w:val="NumListB"/>
    <w:next w:val="Normal"/>
    <w:autoRedefine/>
    <w:qFormat/>
    <w:rsid w:val="00C364A8"/>
    <w:pPr>
      <w:spacing w:line="360" w:lineRule="auto"/>
      <w:ind w:left="720"/>
    </w:pPr>
    <w:rPr>
      <w:color w:val="008000"/>
      <w:sz w:val="24"/>
    </w:rPr>
  </w:style>
  <w:style w:type="paragraph" w:customStyle="1" w:styleId="NumListBBox">
    <w:name w:val="NumListB Box"/>
    <w:basedOn w:val="NumListB"/>
    <w:autoRedefine/>
    <w:qFormat/>
    <w:rsid w:val="00C364A8"/>
    <w:rPr>
      <w:color w:val="666699"/>
    </w:rPr>
  </w:style>
  <w:style w:type="paragraph" w:customStyle="1" w:styleId="NumListC">
    <w:name w:val="NumListC"/>
    <w:next w:val="Normal"/>
    <w:autoRedefine/>
    <w:qFormat/>
    <w:rsid w:val="00C364A8"/>
    <w:pPr>
      <w:spacing w:after="120" w:line="360" w:lineRule="auto"/>
      <w:ind w:left="720"/>
    </w:pPr>
    <w:rPr>
      <w:color w:val="008000"/>
      <w:sz w:val="24"/>
    </w:rPr>
  </w:style>
  <w:style w:type="paragraph" w:customStyle="1" w:styleId="NumListCBox">
    <w:name w:val="NumListC Box"/>
    <w:basedOn w:val="NumListC"/>
    <w:autoRedefine/>
    <w:qFormat/>
    <w:rsid w:val="00C364A8"/>
    <w:rPr>
      <w:color w:val="666699"/>
    </w:rPr>
  </w:style>
  <w:style w:type="paragraph" w:styleId="PlainText">
    <w:name w:val="Plain Text"/>
    <w:basedOn w:val="Normal"/>
    <w:link w:val="PlainTextChar"/>
    <w:semiHidden/>
    <w:qFormat/>
    <w:rsid w:val="00C364A8"/>
    <w:rPr>
      <w:rFonts w:ascii="Courier New" w:hAnsi="Courier New" w:cs="Courier New"/>
    </w:rPr>
  </w:style>
  <w:style w:type="paragraph" w:customStyle="1" w:styleId="ProductionDirective">
    <w:name w:val="Production Directive"/>
    <w:next w:val="Normal"/>
    <w:autoRedefine/>
    <w:qFormat/>
    <w:rsid w:val="00C364A8"/>
    <w:pPr>
      <w:spacing w:before="120" w:after="120" w:line="360" w:lineRule="auto"/>
    </w:pPr>
    <w:rPr>
      <w:smallCaps/>
      <w:color w:val="FF0000"/>
    </w:rPr>
  </w:style>
  <w:style w:type="paragraph" w:styleId="Salutation">
    <w:name w:val="Salutation"/>
    <w:basedOn w:val="Normal"/>
    <w:next w:val="Normal"/>
    <w:link w:val="SalutationChar"/>
    <w:semiHidden/>
    <w:rsid w:val="00C364A8"/>
  </w:style>
  <w:style w:type="paragraph" w:styleId="Signature">
    <w:name w:val="Signature"/>
    <w:basedOn w:val="Normal"/>
    <w:link w:val="SignatureChar"/>
    <w:semiHidden/>
    <w:rsid w:val="00C364A8"/>
    <w:pPr>
      <w:ind w:left="4320"/>
    </w:pPr>
  </w:style>
  <w:style w:type="paragraph" w:customStyle="1" w:styleId="SubBullet">
    <w:name w:val="SubBullet"/>
    <w:next w:val="Normal"/>
    <w:autoRedefine/>
    <w:qFormat/>
    <w:rsid w:val="00C364A8"/>
    <w:pPr>
      <w:spacing w:line="360" w:lineRule="auto"/>
      <w:ind w:left="1080"/>
    </w:pPr>
    <w:rPr>
      <w:color w:val="003366"/>
      <w:sz w:val="24"/>
    </w:rPr>
  </w:style>
  <w:style w:type="paragraph" w:customStyle="1" w:styleId="SubNumberA">
    <w:name w:val="SubNumberA"/>
    <w:next w:val="Normal"/>
    <w:autoRedefine/>
    <w:qFormat/>
    <w:rsid w:val="00C364A8"/>
    <w:pPr>
      <w:spacing w:line="360" w:lineRule="auto"/>
      <w:ind w:left="1080"/>
    </w:pPr>
    <w:rPr>
      <w:color w:val="003300"/>
      <w:sz w:val="24"/>
    </w:rPr>
  </w:style>
  <w:style w:type="paragraph" w:customStyle="1" w:styleId="SubNumberB">
    <w:name w:val="SubNumberB"/>
    <w:next w:val="Normal"/>
    <w:autoRedefine/>
    <w:qFormat/>
    <w:rsid w:val="00C364A8"/>
    <w:pPr>
      <w:spacing w:line="360" w:lineRule="auto"/>
      <w:ind w:left="1080"/>
    </w:pPr>
    <w:rPr>
      <w:color w:val="003300"/>
      <w:sz w:val="24"/>
    </w:rPr>
  </w:style>
  <w:style w:type="paragraph" w:styleId="Subtitle">
    <w:name w:val="Subtitle"/>
    <w:basedOn w:val="Normal"/>
    <w:link w:val="SubtitleChar"/>
    <w:qFormat/>
    <w:rsid w:val="00C364A8"/>
    <w:pPr>
      <w:spacing w:after="60"/>
      <w:jc w:val="center"/>
      <w:outlineLvl w:val="1"/>
    </w:pPr>
    <w:rPr>
      <w:rFonts w:ascii="Arial" w:hAnsi="Arial" w:cs="Arial"/>
      <w:sz w:val="24"/>
      <w:szCs w:val="24"/>
    </w:rPr>
  </w:style>
  <w:style w:type="paragraph" w:customStyle="1" w:styleId="TableBody">
    <w:name w:val="Table Body"/>
    <w:autoRedefine/>
    <w:qFormat/>
    <w:rsid w:val="00C364A8"/>
    <w:pPr>
      <w:spacing w:line="360" w:lineRule="auto"/>
    </w:pPr>
    <w:rPr>
      <w:rFonts w:ascii="Futura-Book" w:hAnsi="Futura-Book"/>
      <w:color w:val="00000A"/>
    </w:rPr>
  </w:style>
  <w:style w:type="paragraph" w:customStyle="1" w:styleId="TableHeader">
    <w:name w:val="Table Header"/>
    <w:next w:val="Normal"/>
    <w:autoRedefine/>
    <w:qFormat/>
    <w:rsid w:val="00C364A8"/>
    <w:pPr>
      <w:spacing w:before="60" w:after="60" w:line="360" w:lineRule="auto"/>
    </w:pPr>
    <w:rPr>
      <w:rFonts w:ascii="Futura-Book" w:hAnsi="Futura-Book"/>
      <w:b/>
      <w:color w:val="00000A"/>
    </w:rPr>
  </w:style>
  <w:style w:type="paragraph" w:customStyle="1" w:styleId="TableTitle">
    <w:name w:val="Table Title"/>
    <w:next w:val="Normal"/>
    <w:autoRedefine/>
    <w:qFormat/>
    <w:rsid w:val="00C364A8"/>
    <w:pPr>
      <w:spacing w:before="120" w:after="120" w:line="360" w:lineRule="auto"/>
    </w:pPr>
    <w:rPr>
      <w:rFonts w:ascii="Arial" w:hAnsi="Arial"/>
      <w:color w:val="00000A"/>
    </w:rPr>
  </w:style>
  <w:style w:type="paragraph" w:styleId="Title">
    <w:name w:val="Title"/>
    <w:basedOn w:val="Normal"/>
    <w:link w:val="TitleChar"/>
    <w:qFormat/>
    <w:rsid w:val="00C364A8"/>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A865E3"/>
    <w:rPr>
      <w:rFonts w:ascii="Tahoma" w:hAnsi="Tahoma" w:cs="Tahoma"/>
      <w:sz w:val="16"/>
      <w:szCs w:val="16"/>
    </w:rPr>
  </w:style>
  <w:style w:type="paragraph" w:styleId="Revision">
    <w:name w:val="Revision"/>
    <w:uiPriority w:val="99"/>
    <w:semiHidden/>
    <w:qFormat/>
    <w:rsid w:val="00F4092A"/>
    <w:rPr>
      <w:color w:val="00000A"/>
    </w:rPr>
  </w:style>
  <w:style w:type="paragraph" w:styleId="CommentText">
    <w:name w:val="annotation text"/>
    <w:basedOn w:val="Normal"/>
    <w:link w:val="CommentTextChar"/>
    <w:uiPriority w:val="99"/>
    <w:semiHidden/>
    <w:unhideWhenUsed/>
    <w:qFormat/>
    <w:rsid w:val="00F4092A"/>
  </w:style>
  <w:style w:type="paragraph" w:styleId="CommentSubject">
    <w:name w:val="annotation subject"/>
    <w:basedOn w:val="CommentText"/>
    <w:link w:val="CommentSubjectChar"/>
    <w:uiPriority w:val="99"/>
    <w:semiHidden/>
    <w:unhideWhenUsed/>
    <w:qFormat/>
    <w:rsid w:val="00F4092A"/>
    <w:rPr>
      <w:b/>
      <w:bCs/>
    </w:rPr>
  </w:style>
  <w:style w:type="paragraph" w:styleId="TOC1">
    <w:name w:val="toc 1"/>
    <w:basedOn w:val="Normal"/>
    <w:next w:val="Normal"/>
    <w:autoRedefine/>
    <w:uiPriority w:val="39"/>
    <w:unhideWhenUsed/>
    <w:rsid w:val="00424ED3"/>
    <w:pPr>
      <w:spacing w:after="100"/>
    </w:pPr>
  </w:style>
  <w:style w:type="paragraph" w:styleId="TOC2">
    <w:name w:val="toc 2"/>
    <w:basedOn w:val="Normal"/>
    <w:next w:val="Normal"/>
    <w:autoRedefine/>
    <w:uiPriority w:val="39"/>
    <w:unhideWhenUsed/>
    <w:rsid w:val="00424ED3"/>
    <w:pPr>
      <w:spacing w:after="100"/>
      <w:ind w:left="200"/>
    </w:pPr>
  </w:style>
  <w:style w:type="paragraph" w:styleId="TOC3">
    <w:name w:val="toc 3"/>
    <w:basedOn w:val="Normal"/>
    <w:next w:val="Normal"/>
    <w:autoRedefine/>
    <w:uiPriority w:val="39"/>
    <w:unhideWhenUsed/>
    <w:rsid w:val="00424ED3"/>
    <w:pPr>
      <w:spacing w:after="100"/>
      <w:ind w:left="400"/>
    </w:pPr>
  </w:style>
  <w:style w:type="numbering" w:styleId="111111">
    <w:name w:val="Outline List 2"/>
    <w:semiHidden/>
    <w:qFormat/>
    <w:rsid w:val="00C364A8"/>
  </w:style>
  <w:style w:type="numbering" w:styleId="1ai">
    <w:name w:val="Outline List 1"/>
    <w:semiHidden/>
    <w:qFormat/>
    <w:rsid w:val="00C364A8"/>
  </w:style>
  <w:style w:type="numbering" w:styleId="ArticleSection">
    <w:name w:val="Outline List 3"/>
    <w:semiHidden/>
    <w:qFormat/>
    <w:rsid w:val="00C364A8"/>
  </w:style>
  <w:style w:type="table" w:styleId="Table3Deffects1">
    <w:name w:val="Table 3D effects 1"/>
    <w:basedOn w:val="TableNormal"/>
    <w:semiHidden/>
    <w:rsid w:val="00C364A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364A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364A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364A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364A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364A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364A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364A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C364A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C364A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364A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364A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364A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364A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364A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364A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364A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36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C364A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364A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364A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364A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364A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364A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364A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364A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C364A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364A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364A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364A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364A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364A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364A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364A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364A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364A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36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364A8"/>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364A8"/>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364A8"/>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D2B3C-5B29-C144-840F-ECBA5256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32</Pages>
  <Words>7614</Words>
  <Characters>43405</Characters>
  <Application>Microsoft Macintosh Word</Application>
  <DocSecurity>0</DocSecurity>
  <Lines>361</Lines>
  <Paragraphs>101</Paragraphs>
  <ScaleCrop>false</ScaleCrop>
  <LinksUpToDate>false</LinksUpToDate>
  <CharactersWithSpaces>50918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CHB9E3~1.html</dc:title>
  <dc:subject/>
  <dc:creator>Liz</dc:creator>
  <dc:description/>
  <cp:lastModifiedBy>Carol Nichols</cp:lastModifiedBy>
  <cp:revision>33</cp:revision>
  <dcterms:created xsi:type="dcterms:W3CDTF">2017-06-16T16:43:00Z</dcterms:created>
  <dcterms:modified xsi:type="dcterms:W3CDTF">2017-08-06T00:11:00Z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